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A7" w:rsidRPr="00A729B1" w:rsidRDefault="00D21BA7" w:rsidP="005043C8">
      <w:pPr>
        <w:pStyle w:val="NoSpacing"/>
        <w:jc w:val="center"/>
        <w:rPr>
          <w:b/>
        </w:rPr>
      </w:pPr>
      <w:r w:rsidRPr="00A729B1">
        <w:rPr>
          <w:b/>
        </w:rPr>
        <w:t>Dual Credit/Dual Enrollment Workgroup</w:t>
      </w:r>
    </w:p>
    <w:p w:rsidR="00D21BA7" w:rsidRPr="00A729B1" w:rsidRDefault="00D21BA7" w:rsidP="005043C8">
      <w:pPr>
        <w:pStyle w:val="NoSpacing"/>
        <w:jc w:val="center"/>
        <w:rPr>
          <w:b/>
        </w:rPr>
      </w:pPr>
      <w:r w:rsidRPr="00A729B1">
        <w:rPr>
          <w:b/>
        </w:rPr>
        <w:t>March 4, 2014</w:t>
      </w:r>
    </w:p>
    <w:p w:rsidR="005043C8" w:rsidRDefault="005043C8" w:rsidP="005043C8">
      <w:pPr>
        <w:pStyle w:val="NoSpacing"/>
        <w:jc w:val="center"/>
        <w:rPr>
          <w:b/>
        </w:rPr>
      </w:pPr>
      <w:r>
        <w:rPr>
          <w:b/>
        </w:rPr>
        <w:t>SBCTC Offices</w:t>
      </w:r>
    </w:p>
    <w:p w:rsidR="005043C8" w:rsidRDefault="005043C8" w:rsidP="005043C8">
      <w:pPr>
        <w:pStyle w:val="NoSpacing"/>
        <w:jc w:val="center"/>
        <w:rPr>
          <w:b/>
        </w:rPr>
      </w:pPr>
      <w:r>
        <w:rPr>
          <w:b/>
        </w:rPr>
        <w:t>1300 Quince St SE</w:t>
      </w:r>
    </w:p>
    <w:p w:rsidR="00D21BA7" w:rsidRDefault="00D21BA7" w:rsidP="005043C8">
      <w:pPr>
        <w:pStyle w:val="NoSpacing"/>
        <w:jc w:val="center"/>
        <w:rPr>
          <w:b/>
        </w:rPr>
      </w:pPr>
      <w:r w:rsidRPr="00A729B1">
        <w:rPr>
          <w:b/>
        </w:rPr>
        <w:t>Olympia</w:t>
      </w:r>
      <w:r w:rsidR="005043C8">
        <w:rPr>
          <w:b/>
        </w:rPr>
        <w:t>,</w:t>
      </w:r>
      <w:r w:rsidRPr="00A729B1">
        <w:rPr>
          <w:b/>
        </w:rPr>
        <w:t xml:space="preserve"> WA</w:t>
      </w:r>
    </w:p>
    <w:p w:rsidR="004271EC" w:rsidRPr="00A729B1" w:rsidRDefault="004271EC" w:rsidP="005043C8">
      <w:pPr>
        <w:pStyle w:val="NoSpacing"/>
        <w:jc w:val="center"/>
        <w:rPr>
          <w:b/>
        </w:rPr>
      </w:pPr>
      <w:r>
        <w:rPr>
          <w:b/>
        </w:rPr>
        <w:t>1 pm – 3 pm</w:t>
      </w:r>
    </w:p>
    <w:p w:rsidR="00654BB1" w:rsidRPr="00A729B1" w:rsidRDefault="00654BB1" w:rsidP="00654BB1">
      <w:pPr>
        <w:pStyle w:val="NoSpacing"/>
        <w:rPr>
          <w:b/>
        </w:rPr>
      </w:pPr>
      <w:r>
        <w:rPr>
          <w:b/>
        </w:rPr>
        <w:t xml:space="preserve">Meeting </w:t>
      </w:r>
      <w:r w:rsidRPr="00A729B1">
        <w:rPr>
          <w:b/>
        </w:rPr>
        <w:t>N</w:t>
      </w:r>
      <w:r>
        <w:rPr>
          <w:b/>
        </w:rPr>
        <w:t>otes</w:t>
      </w:r>
    </w:p>
    <w:p w:rsidR="00654BB1" w:rsidRDefault="00654BB1" w:rsidP="00654BB1">
      <w:pPr>
        <w:pStyle w:val="NoSpacing"/>
      </w:pPr>
    </w:p>
    <w:p w:rsidR="00654BB1" w:rsidRDefault="00654BB1" w:rsidP="00654BB1">
      <w:r>
        <w:t xml:space="preserve">All supporting information for Workgroup activity is posted on our group’s wiki at </w:t>
      </w:r>
    </w:p>
    <w:p w:rsidR="00654BB1" w:rsidRDefault="00BF2828" w:rsidP="00654BB1">
      <w:pPr>
        <w:rPr>
          <w:b/>
          <w:bCs/>
          <w:color w:val="1F497D"/>
        </w:rPr>
      </w:pPr>
      <w:hyperlink r:id="rId6" w:history="1">
        <w:r w:rsidR="00654BB1">
          <w:rPr>
            <w:rStyle w:val="Hyperlink"/>
            <w:b/>
            <w:bCs/>
          </w:rPr>
          <w:t>http://wa-dualcredit.wikispaces.com</w:t>
        </w:r>
      </w:hyperlink>
      <w:r w:rsidR="00654BB1">
        <w:rPr>
          <w:b/>
          <w:bCs/>
          <w:color w:val="1F497D"/>
        </w:rPr>
        <w:t xml:space="preserve">. </w:t>
      </w:r>
    </w:p>
    <w:p w:rsidR="00654BB1" w:rsidRDefault="00654BB1" w:rsidP="002C159D">
      <w:pPr>
        <w:pStyle w:val="NoSpacing"/>
        <w:rPr>
          <w:b/>
        </w:rPr>
      </w:pPr>
    </w:p>
    <w:p w:rsidR="00654BB1" w:rsidRDefault="00654BB1" w:rsidP="002C159D">
      <w:pPr>
        <w:pStyle w:val="NoSpacing"/>
        <w:rPr>
          <w:b/>
        </w:rPr>
      </w:pPr>
    </w:p>
    <w:p w:rsidR="00654BB1" w:rsidRDefault="00654BB1" w:rsidP="002C159D">
      <w:pPr>
        <w:pStyle w:val="NoSpacing"/>
      </w:pPr>
      <w:r>
        <w:rPr>
          <w:b/>
        </w:rPr>
        <w:t>MEETING PARTICIPANTS</w:t>
      </w:r>
    </w:p>
    <w:p w:rsidR="00D21BA7" w:rsidRDefault="002C159D" w:rsidP="002C159D">
      <w:pPr>
        <w:pStyle w:val="NoSpacing"/>
      </w:pPr>
      <w:r>
        <w:t xml:space="preserve">Noreen Light, Randy Spaulding, Jim West, Mike Hubert, Becky McLean, Dierk Meierbachtol, Jan Yoshiwara, Scott Copeland, Linda Drake, Jane Sherman, Chadd Bennett, Terri Colbert, Richard Zimmerman, Matt Stevens, </w:t>
      </w:r>
      <w:proofErr w:type="spellStart"/>
      <w:r>
        <w:t>Andra</w:t>
      </w:r>
      <w:proofErr w:type="spellEnd"/>
      <w:r>
        <w:t xml:space="preserve"> Kelley-</w:t>
      </w:r>
      <w:proofErr w:type="spellStart"/>
      <w:r>
        <w:t>Batstone</w:t>
      </w:r>
      <w:proofErr w:type="spellEnd"/>
      <w:r>
        <w:t xml:space="preserve">, Christi Kershaw, Teri Pablo, Anastasia Church, Rob Denning, </w:t>
      </w:r>
      <w:proofErr w:type="spellStart"/>
      <w:r>
        <w:t>Jene</w:t>
      </w:r>
      <w:proofErr w:type="spellEnd"/>
      <w:r>
        <w:t xml:space="preserve"> Jones, Linda </w:t>
      </w:r>
      <w:proofErr w:type="spellStart"/>
      <w:r>
        <w:t>Fossen</w:t>
      </w:r>
      <w:proofErr w:type="spellEnd"/>
      <w:r>
        <w:t xml:space="preserve">, Joyce Carroll, Karen Landry, Angie Russell, Ben Meredith, Barbara Papke, Jessica Dempsey, Tim Stetter, Joan Sarles, Debbie Crouch, Andrew Anderson, </w:t>
      </w:r>
      <w:r w:rsidR="00654BB1">
        <w:t xml:space="preserve">and </w:t>
      </w:r>
      <w:r>
        <w:t xml:space="preserve">Robert C. </w:t>
      </w:r>
      <w:proofErr w:type="spellStart"/>
      <w:r>
        <w:t>Lasker</w:t>
      </w:r>
      <w:proofErr w:type="spellEnd"/>
      <w:r w:rsidR="00654BB1">
        <w:t xml:space="preserve">. </w:t>
      </w:r>
    </w:p>
    <w:p w:rsidR="00A729B1" w:rsidRDefault="00A729B1" w:rsidP="00DE7EFB">
      <w:pPr>
        <w:pStyle w:val="NoSpacing"/>
      </w:pPr>
    </w:p>
    <w:p w:rsidR="00A729B1" w:rsidRPr="00A729B1" w:rsidRDefault="00A729B1" w:rsidP="00A729B1">
      <w:pPr>
        <w:pStyle w:val="NoSpacing"/>
        <w:rPr>
          <w:b/>
        </w:rPr>
      </w:pPr>
      <w:r w:rsidRPr="00A729B1">
        <w:rPr>
          <w:b/>
        </w:rPr>
        <w:t>INTRODUCTION</w:t>
      </w:r>
      <w:r w:rsidR="005043C8">
        <w:rPr>
          <w:b/>
        </w:rPr>
        <w:t>S</w:t>
      </w:r>
    </w:p>
    <w:p w:rsidR="00AD3E8E" w:rsidRDefault="00A729B1" w:rsidP="00DE7EFB">
      <w:pPr>
        <w:pStyle w:val="NoSpacing"/>
        <w:rPr>
          <w:color w:val="C00000"/>
        </w:rPr>
      </w:pPr>
      <w:r>
        <w:t xml:space="preserve">Following introductions the Workgroup reviewed </w:t>
      </w:r>
      <w:r w:rsidR="005043C8">
        <w:t xml:space="preserve">the purpose of the </w:t>
      </w:r>
      <w:r>
        <w:t xml:space="preserve">Dual Credit/Enrollment </w:t>
      </w:r>
      <w:r w:rsidR="005043C8">
        <w:t>Workgroup and the context of this group’s work within WSAC’s 10 Year Roadmap. Also noted were</w:t>
      </w:r>
      <w:r>
        <w:t xml:space="preserve"> the relationship to college readiness, Smarter Balanced assessments, and making the senior year count. A </w:t>
      </w:r>
      <w:proofErr w:type="gramStart"/>
      <w:r>
        <w:t>chart  outlining</w:t>
      </w:r>
      <w:proofErr w:type="gramEnd"/>
      <w:r>
        <w:t xml:space="preserve"> </w:t>
      </w:r>
      <w:r w:rsidR="005043C8">
        <w:t xml:space="preserve">the </w:t>
      </w:r>
      <w:r>
        <w:t xml:space="preserve">Council committees </w:t>
      </w:r>
      <w:r w:rsidR="005043C8">
        <w:t xml:space="preserve">and workgroups </w:t>
      </w:r>
      <w:r>
        <w:t xml:space="preserve">was reviewed. </w:t>
      </w:r>
      <w:r w:rsidR="00BF2828">
        <w:t xml:space="preserve">All materials distributed at the meeting, and </w:t>
      </w:r>
      <w:proofErr w:type="gramStart"/>
      <w:r w:rsidR="00BF2828">
        <w:t>a revised committee chart (with acronyms spelled out) have</w:t>
      </w:r>
      <w:proofErr w:type="gramEnd"/>
      <w:r w:rsidR="00BF2828">
        <w:t xml:space="preserve"> been posted to the wiki.</w:t>
      </w:r>
    </w:p>
    <w:p w:rsidR="00843722" w:rsidRDefault="00843722" w:rsidP="00DE7EFB">
      <w:pPr>
        <w:pStyle w:val="NoSpacing"/>
      </w:pPr>
    </w:p>
    <w:p w:rsidR="00D21BA7" w:rsidRPr="00A729B1" w:rsidRDefault="00A729B1" w:rsidP="00DE7EFB">
      <w:pPr>
        <w:pStyle w:val="NoSpacing"/>
        <w:rPr>
          <w:b/>
        </w:rPr>
      </w:pPr>
      <w:r w:rsidRPr="00A729B1">
        <w:rPr>
          <w:b/>
        </w:rPr>
        <w:t>INTENDED OUTCOMES</w:t>
      </w:r>
    </w:p>
    <w:p w:rsidR="00D21BA7" w:rsidRDefault="00CD61E2" w:rsidP="00DE7EFB">
      <w:pPr>
        <w:pStyle w:val="NoSpacing"/>
      </w:pPr>
      <w:r>
        <w:t>Workgroup</w:t>
      </w:r>
      <w:r w:rsidR="005043C8">
        <w:t xml:space="preserve"> members were asked to agree</w:t>
      </w:r>
      <w:r>
        <w:t xml:space="preserve"> to work together to achieve </w:t>
      </w:r>
      <w:r w:rsidR="005043C8">
        <w:t>the stated</w:t>
      </w:r>
      <w:r w:rsidR="00AD3E8E">
        <w:t xml:space="preserve"> </w:t>
      </w:r>
      <w:r w:rsidR="005043C8">
        <w:t xml:space="preserve">output and </w:t>
      </w:r>
      <w:r>
        <w:t>outcome:</w:t>
      </w:r>
    </w:p>
    <w:p w:rsidR="00AD3E8E" w:rsidRDefault="005043C8" w:rsidP="00DE7EFB">
      <w:pPr>
        <w:pStyle w:val="NoSpacing"/>
      </w:pPr>
      <w:r>
        <w:t>Intended output:</w:t>
      </w:r>
    </w:p>
    <w:p w:rsidR="005043C8" w:rsidRPr="009B7B94" w:rsidRDefault="005043C8" w:rsidP="005043C8">
      <w:pPr>
        <w:pStyle w:val="ListParagraph"/>
        <w:numPr>
          <w:ilvl w:val="0"/>
          <w:numId w:val="15"/>
        </w:numPr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>Recommend legislative language to create a dual enrollment/dual credit system meeting the criteria described in the Roadmap:</w:t>
      </w:r>
    </w:p>
    <w:p w:rsidR="005043C8" w:rsidRPr="009B7B94" w:rsidRDefault="005043C8" w:rsidP="005043C8">
      <w:pPr>
        <w:pStyle w:val="ListParagraph"/>
        <w:numPr>
          <w:ilvl w:val="1"/>
          <w:numId w:val="9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>Provide clear information about each option in ways that empower high school students to choose the option best suited to their goals and schedules.</w:t>
      </w:r>
    </w:p>
    <w:p w:rsidR="005043C8" w:rsidRPr="009B7B94" w:rsidRDefault="005043C8" w:rsidP="005043C8">
      <w:pPr>
        <w:pStyle w:val="ListParagraph"/>
        <w:numPr>
          <w:ilvl w:val="1"/>
          <w:numId w:val="9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>Provide low-cost options for high school students and their families.</w:t>
      </w:r>
    </w:p>
    <w:p w:rsidR="005043C8" w:rsidRPr="009B7B94" w:rsidRDefault="005043C8" w:rsidP="005043C8">
      <w:pPr>
        <w:pStyle w:val="ListParagraph"/>
        <w:numPr>
          <w:ilvl w:val="1"/>
          <w:numId w:val="9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>Ensure adequate funding for high schools and postsecondary institutions to maintain high-quality options.</w:t>
      </w:r>
    </w:p>
    <w:p w:rsidR="005043C8" w:rsidRPr="009B7B94" w:rsidRDefault="005043C8" w:rsidP="005043C8">
      <w:pPr>
        <w:pStyle w:val="ListParagraph"/>
        <w:numPr>
          <w:ilvl w:val="1"/>
          <w:numId w:val="9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>Increase the availability of all options to more high school students.</w:t>
      </w:r>
    </w:p>
    <w:p w:rsidR="005043C8" w:rsidRPr="009B7B94" w:rsidRDefault="005043C8" w:rsidP="005043C8">
      <w:pPr>
        <w:pStyle w:val="ListParagraph"/>
        <w:numPr>
          <w:ilvl w:val="1"/>
          <w:numId w:val="9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>Streamline processes for obtaining postsecondary credit.</w:t>
      </w:r>
    </w:p>
    <w:p w:rsidR="005043C8" w:rsidRPr="009B7B94" w:rsidRDefault="005043C8" w:rsidP="005043C8">
      <w:pPr>
        <w:spacing w:after="200" w:line="276" w:lineRule="auto"/>
        <w:contextualSpacing/>
        <w:rPr>
          <w:rFonts w:asciiTheme="minorHAnsi" w:hAnsiTheme="minorHAnsi" w:cstheme="minorBidi"/>
        </w:rPr>
      </w:pPr>
      <w:r w:rsidRPr="009B7B94">
        <w:rPr>
          <w:rFonts w:asciiTheme="minorHAnsi" w:hAnsiTheme="minorHAnsi" w:cstheme="minorBidi"/>
        </w:rPr>
        <w:t>Intended outcome:</w:t>
      </w:r>
    </w:p>
    <w:p w:rsidR="00AD3E8E" w:rsidRPr="009B7B94" w:rsidRDefault="00AD3E8E" w:rsidP="005043C8">
      <w:pPr>
        <w:pStyle w:val="ListParagraph"/>
        <w:numPr>
          <w:ilvl w:val="0"/>
          <w:numId w:val="16"/>
        </w:numPr>
        <w:spacing w:after="200" w:line="276" w:lineRule="auto"/>
        <w:contextualSpacing/>
        <w:rPr>
          <w:rFonts w:asciiTheme="minorHAnsi" w:eastAsiaTheme="minorHAnsi" w:hAnsiTheme="minorHAnsi" w:cstheme="minorBidi"/>
        </w:rPr>
      </w:pPr>
      <w:r w:rsidRPr="009B7B94">
        <w:rPr>
          <w:rFonts w:asciiTheme="minorHAnsi" w:eastAsiaTheme="minorHAnsi" w:hAnsiTheme="minorHAnsi" w:cstheme="minorBidi"/>
        </w:rPr>
        <w:t xml:space="preserve">Increase high school student enrollment in dual credit </w:t>
      </w:r>
      <w:proofErr w:type="gramStart"/>
      <w:r w:rsidRPr="009B7B94">
        <w:rPr>
          <w:rFonts w:asciiTheme="minorHAnsi" w:eastAsiaTheme="minorHAnsi" w:hAnsiTheme="minorHAnsi" w:cstheme="minorBidi"/>
        </w:rPr>
        <w:t>courses,</w:t>
      </w:r>
      <w:proofErr w:type="gramEnd"/>
      <w:r w:rsidRPr="009B7B94">
        <w:rPr>
          <w:rFonts w:asciiTheme="minorHAnsi" w:eastAsiaTheme="minorHAnsi" w:hAnsiTheme="minorHAnsi" w:cstheme="minorBidi"/>
        </w:rPr>
        <w:t xml:space="preserve"> increase the amount of college credit awarded to high school students, and increase diversity in the student enrollment in dual credit courses to reflect local demographics. </w:t>
      </w:r>
    </w:p>
    <w:p w:rsidR="00D21BA7" w:rsidRDefault="00AD3E8E" w:rsidP="00DE7EFB">
      <w:pPr>
        <w:pStyle w:val="NoSpacing"/>
      </w:pPr>
      <w:r>
        <w:lastRenderedPageBreak/>
        <w:t xml:space="preserve">There was discussion about the </w:t>
      </w:r>
      <w:r w:rsidRPr="00AD3E8E">
        <w:rPr>
          <w:b/>
        </w:rPr>
        <w:t>intended output</w:t>
      </w:r>
      <w:r>
        <w:t xml:space="preserve"> of recommend</w:t>
      </w:r>
      <w:r w:rsidR="00683DF1">
        <w:t>ed</w:t>
      </w:r>
      <w:r>
        <w:t xml:space="preserve"> legislative language to create a </w:t>
      </w:r>
      <w:r w:rsidR="00683DF1">
        <w:t>dual</w:t>
      </w:r>
      <w:r>
        <w:t xml:space="preserve"> enrollment/dual </w:t>
      </w:r>
      <w:r w:rsidR="00683DF1">
        <w:t>credit</w:t>
      </w:r>
      <w:r>
        <w:t xml:space="preserve"> system meeting the </w:t>
      </w:r>
      <w:r w:rsidR="00683DF1">
        <w:t>criteria</w:t>
      </w:r>
      <w:r>
        <w:t xml:space="preserve"> </w:t>
      </w:r>
      <w:r w:rsidR="00683DF1">
        <w:t>described</w:t>
      </w:r>
      <w:r>
        <w:t xml:space="preserve"> in the R</w:t>
      </w:r>
      <w:r w:rsidR="00683DF1">
        <w:t>oa</w:t>
      </w:r>
      <w:r>
        <w:t xml:space="preserve">dmap. </w:t>
      </w:r>
      <w:proofErr w:type="gramStart"/>
      <w:r w:rsidR="00BF2828">
        <w:t>Discussed the need to</w:t>
      </w:r>
      <w:r w:rsidR="0025406F">
        <w:t xml:space="preserve"> look at options for improvement in Dual Credit/Enrollment within existing rules or other opportunities before moving to new statutory language.</w:t>
      </w:r>
      <w:proofErr w:type="gramEnd"/>
      <w:r w:rsidR="0025406F">
        <w:t xml:space="preserve"> </w:t>
      </w:r>
    </w:p>
    <w:p w:rsidR="0025406F" w:rsidRDefault="0025406F" w:rsidP="00DE7EFB">
      <w:pPr>
        <w:pStyle w:val="NoSpacing"/>
      </w:pPr>
    </w:p>
    <w:p w:rsidR="0025406F" w:rsidRPr="0025406F" w:rsidRDefault="0025406F" w:rsidP="00DE7EFB">
      <w:pPr>
        <w:pStyle w:val="NoSpacing"/>
        <w:rPr>
          <w:b/>
        </w:rPr>
      </w:pPr>
      <w:r w:rsidRPr="0025406F">
        <w:rPr>
          <w:b/>
        </w:rPr>
        <w:t>5 CRITERIA FOR DUAL CREDIT/DUAL ENROLLMENT</w:t>
      </w:r>
    </w:p>
    <w:p w:rsidR="0025406F" w:rsidRDefault="0025406F" w:rsidP="0025406F">
      <w:pPr>
        <w:pStyle w:val="NoSpacing"/>
      </w:pPr>
    </w:p>
    <w:p w:rsidR="0025406F" w:rsidRDefault="0025406F" w:rsidP="0025406F">
      <w:pPr>
        <w:pStyle w:val="NoSpacing"/>
      </w:pPr>
      <w:r>
        <w:t xml:space="preserve">The Workgroup </w:t>
      </w:r>
      <w:r w:rsidR="00754672">
        <w:t xml:space="preserve">first </w:t>
      </w:r>
      <w:r>
        <w:t xml:space="preserve">reviewed the </w:t>
      </w:r>
      <w:r w:rsidR="00754672">
        <w:t>five</w:t>
      </w:r>
      <w:r>
        <w:t xml:space="preserve"> criteria identified in the Roadmap</w:t>
      </w:r>
      <w:r w:rsidR="00754672">
        <w:t xml:space="preserve"> that should be addressed to improve our</w:t>
      </w:r>
      <w:r>
        <w:t xml:space="preserve"> dua</w:t>
      </w:r>
      <w:r w:rsidR="00754672">
        <w:t xml:space="preserve">l enrollment/dual credit system. Small discussion groups were formed around each </w:t>
      </w:r>
      <w:proofErr w:type="gramStart"/>
      <w:r>
        <w:t>criteria</w:t>
      </w:r>
      <w:proofErr w:type="gramEnd"/>
      <w:r>
        <w:t xml:space="preserve"> to address the following questions:</w:t>
      </w:r>
    </w:p>
    <w:p w:rsidR="0025406F" w:rsidRPr="0025406F" w:rsidRDefault="0025406F" w:rsidP="0025406F">
      <w:pPr>
        <w:pStyle w:val="NoSpacing"/>
        <w:ind w:left="720"/>
        <w:rPr>
          <w:i/>
        </w:rPr>
      </w:pPr>
      <w:r w:rsidRPr="0025406F">
        <w:rPr>
          <w:i/>
        </w:rPr>
        <w:t xml:space="preserve">What do the criteria mean? </w:t>
      </w:r>
    </w:p>
    <w:p w:rsidR="00D21BA7" w:rsidRDefault="0025406F" w:rsidP="00754672">
      <w:pPr>
        <w:pStyle w:val="NoSpacing"/>
        <w:ind w:left="720"/>
        <w:rPr>
          <w:i/>
        </w:rPr>
      </w:pPr>
      <w:r w:rsidRPr="0025406F">
        <w:rPr>
          <w:i/>
        </w:rPr>
        <w:t xml:space="preserve">What does </w:t>
      </w:r>
      <w:r>
        <w:rPr>
          <w:i/>
        </w:rPr>
        <w:t>each criteria</w:t>
      </w:r>
      <w:r w:rsidRPr="0025406F">
        <w:rPr>
          <w:i/>
        </w:rPr>
        <w:t xml:space="preserve"> look like to students, families and educators?</w:t>
      </w:r>
    </w:p>
    <w:p w:rsidR="00754672" w:rsidRDefault="00754672" w:rsidP="00754672">
      <w:pPr>
        <w:pStyle w:val="NoSpacing"/>
        <w:ind w:left="720"/>
        <w:rPr>
          <w:i/>
        </w:rPr>
      </w:pPr>
    </w:p>
    <w:p w:rsidR="00754672" w:rsidRPr="00754672" w:rsidRDefault="00754672" w:rsidP="00754672">
      <w:pPr>
        <w:pStyle w:val="NoSpacing"/>
      </w:pPr>
      <w:r>
        <w:t xml:space="preserve">Following are results from those discussions. </w:t>
      </w:r>
    </w:p>
    <w:p w:rsidR="00071742" w:rsidRDefault="00071742" w:rsidP="00DE7EFB">
      <w:pPr>
        <w:pStyle w:val="NoSpacing"/>
      </w:pPr>
    </w:p>
    <w:p w:rsidR="00071742" w:rsidRPr="0025406F" w:rsidRDefault="00071742" w:rsidP="0091128E">
      <w:pPr>
        <w:pStyle w:val="NoSpacing"/>
        <w:numPr>
          <w:ilvl w:val="0"/>
          <w:numId w:val="5"/>
        </w:numPr>
        <w:ind w:left="360"/>
        <w:rPr>
          <w:b/>
        </w:rPr>
      </w:pPr>
      <w:r w:rsidRPr="0025406F">
        <w:rPr>
          <w:b/>
        </w:rPr>
        <w:t>Provide clear information about each option in ways that empower high school students to choose the option best suited to their goals and schedules</w:t>
      </w:r>
    </w:p>
    <w:p w:rsidR="002D4C90" w:rsidRDefault="002D4C90" w:rsidP="004271EC">
      <w:pPr>
        <w:pStyle w:val="NoSpacing"/>
        <w:numPr>
          <w:ilvl w:val="1"/>
          <w:numId w:val="5"/>
        </w:numPr>
      </w:pPr>
      <w:r>
        <w:t>Clear info</w:t>
      </w:r>
      <w:r w:rsidR="00754672">
        <w:t>rmation should be provided</w:t>
      </w:r>
      <w:r>
        <w:t xml:space="preserve"> about each </w:t>
      </w:r>
      <w:r w:rsidR="00754672">
        <w:t xml:space="preserve">option so </w:t>
      </w:r>
      <w:r>
        <w:t xml:space="preserve">students </w:t>
      </w:r>
      <w:r w:rsidR="00754672">
        <w:t xml:space="preserve">may </w:t>
      </w:r>
      <w:r>
        <w:t xml:space="preserve">select </w:t>
      </w:r>
      <w:r w:rsidR="00754672">
        <w:t xml:space="preserve">the best </w:t>
      </w:r>
      <w:r>
        <w:t xml:space="preserve">option </w:t>
      </w:r>
      <w:r w:rsidR="00754672">
        <w:t>for them</w:t>
      </w:r>
      <w:r>
        <w:t xml:space="preserve">. </w:t>
      </w:r>
      <w:r w:rsidR="00754672">
        <w:t xml:space="preserve">Information needs to be available for HS Counselors and administration so problems can be triaged. It is very complex with different colleges accepting different credits and having different policies. </w:t>
      </w:r>
    </w:p>
    <w:p w:rsidR="008522BA" w:rsidRDefault="008522BA" w:rsidP="004271EC">
      <w:pPr>
        <w:pStyle w:val="NoSpacing"/>
        <w:numPr>
          <w:ilvl w:val="1"/>
          <w:numId w:val="5"/>
        </w:numPr>
      </w:pPr>
      <w:r>
        <w:t>Create a central resource such as a website detailing the variety of policy differences (AP/IB/Cambridge/Foreign L</w:t>
      </w:r>
      <w:r w:rsidR="00DE5B0B">
        <w:t xml:space="preserve">anguage requirements. Create a </w:t>
      </w:r>
      <w:r>
        <w:t>website for kids and counselors and teachers.</w:t>
      </w:r>
    </w:p>
    <w:p w:rsidR="002D4C90" w:rsidRDefault="002D4C90" w:rsidP="004271EC">
      <w:pPr>
        <w:pStyle w:val="NoSpacing"/>
        <w:numPr>
          <w:ilvl w:val="1"/>
          <w:numId w:val="5"/>
        </w:numPr>
      </w:pPr>
      <w:r>
        <w:t xml:space="preserve">Create </w:t>
      </w:r>
      <w:r w:rsidR="008522BA">
        <w:t xml:space="preserve">a </w:t>
      </w:r>
      <w:r>
        <w:t xml:space="preserve">workgroup with stakeholders to </w:t>
      </w:r>
      <w:r w:rsidR="008522BA">
        <w:t>clarify how this information is accurately disseminated. All sectors need to be represented so that all</w:t>
      </w:r>
      <w:r>
        <w:t xml:space="preserve"> pathways, pros and cons</w:t>
      </w:r>
      <w:r w:rsidR="008522BA">
        <w:t xml:space="preserve"> of each can be discussed (e.g. the</w:t>
      </w:r>
      <w:r>
        <w:t xml:space="preserve"> CTE group.</w:t>
      </w:r>
      <w:r w:rsidR="008522BA">
        <w:t>)</w:t>
      </w:r>
      <w:r>
        <w:t xml:space="preserve"> </w:t>
      </w:r>
    </w:p>
    <w:p w:rsidR="00071742" w:rsidRDefault="00071742" w:rsidP="0091128E">
      <w:pPr>
        <w:pStyle w:val="NoSpacing"/>
      </w:pPr>
    </w:p>
    <w:p w:rsidR="00071742" w:rsidRPr="0025406F" w:rsidRDefault="00071742" w:rsidP="0091128E">
      <w:pPr>
        <w:pStyle w:val="NoSpacing"/>
        <w:numPr>
          <w:ilvl w:val="0"/>
          <w:numId w:val="5"/>
        </w:numPr>
        <w:ind w:left="360"/>
        <w:rPr>
          <w:b/>
        </w:rPr>
      </w:pPr>
      <w:r w:rsidRPr="0025406F">
        <w:rPr>
          <w:b/>
        </w:rPr>
        <w:t>Provide low-cost options for high school students and their families.</w:t>
      </w:r>
    </w:p>
    <w:p w:rsidR="002D4C90" w:rsidRDefault="002D4C90" w:rsidP="002D4C90">
      <w:pPr>
        <w:pStyle w:val="NoSpacing"/>
        <w:numPr>
          <w:ilvl w:val="1"/>
          <w:numId w:val="5"/>
        </w:numPr>
      </w:pPr>
      <w:r>
        <w:t xml:space="preserve">Raise </w:t>
      </w:r>
      <w:r w:rsidR="0060423D">
        <w:t xml:space="preserve">FTE allotment from 1.2 </w:t>
      </w:r>
      <w:r>
        <w:t>to 1.5</w:t>
      </w:r>
      <w:r w:rsidR="0060423D">
        <w:t>. It would be g</w:t>
      </w:r>
      <w:r>
        <w:t xml:space="preserve">reat to </w:t>
      </w:r>
      <w:r w:rsidR="0060423D">
        <w:t xml:space="preserve">move it </w:t>
      </w:r>
      <w:r>
        <w:t xml:space="preserve">back to 2.0. </w:t>
      </w:r>
    </w:p>
    <w:p w:rsidR="002D4C90" w:rsidRDefault="0060423D" w:rsidP="002D4C90">
      <w:pPr>
        <w:pStyle w:val="NoSpacing"/>
        <w:numPr>
          <w:ilvl w:val="1"/>
          <w:numId w:val="5"/>
        </w:numPr>
      </w:pPr>
      <w:r>
        <w:t>Eliminate the tuition cost of C</w:t>
      </w:r>
      <w:r w:rsidR="002D4C90">
        <w:t xml:space="preserve">ollege in the HS. </w:t>
      </w:r>
    </w:p>
    <w:p w:rsidR="00D20C81" w:rsidRDefault="00D20C81" w:rsidP="002D4C90">
      <w:pPr>
        <w:pStyle w:val="NoSpacing"/>
        <w:numPr>
          <w:ilvl w:val="1"/>
          <w:numId w:val="5"/>
        </w:numPr>
      </w:pPr>
      <w:r>
        <w:t>Book cost</w:t>
      </w:r>
      <w:r w:rsidR="0060423D">
        <w:t>s</w:t>
      </w:r>
      <w:r>
        <w:t xml:space="preserve"> and transportation </w:t>
      </w:r>
      <w:r w:rsidR="0060423D">
        <w:t xml:space="preserve">needs to be covered. </w:t>
      </w:r>
    </w:p>
    <w:p w:rsidR="00A967A1" w:rsidRDefault="0060423D" w:rsidP="002D4C90">
      <w:pPr>
        <w:pStyle w:val="NoSpacing"/>
        <w:numPr>
          <w:ilvl w:val="1"/>
          <w:numId w:val="5"/>
        </w:numPr>
      </w:pPr>
      <w:r>
        <w:t xml:space="preserve">An example: All </w:t>
      </w:r>
      <w:r w:rsidR="00A967A1">
        <w:t>EWU</w:t>
      </w:r>
      <w:r>
        <w:t xml:space="preserve"> students</w:t>
      </w:r>
      <w:r w:rsidR="00DE5B0B">
        <w:t>, including Running Start students,</w:t>
      </w:r>
      <w:r>
        <w:t xml:space="preserve"> receive</w:t>
      </w:r>
      <w:r w:rsidR="00A967A1">
        <w:t xml:space="preserve"> free</w:t>
      </w:r>
      <w:r w:rsidR="00DE5B0B">
        <w:t xml:space="preserve"> bus </w:t>
      </w:r>
      <w:r w:rsidR="00A967A1">
        <w:t xml:space="preserve">transportation from </w:t>
      </w:r>
      <w:r w:rsidR="00DE5B0B">
        <w:t xml:space="preserve">the </w:t>
      </w:r>
      <w:r w:rsidR="00A967A1">
        <w:t xml:space="preserve">city to </w:t>
      </w:r>
      <w:r w:rsidR="00DE5B0B">
        <w:t>the</w:t>
      </w:r>
      <w:r w:rsidR="00A967A1">
        <w:t xml:space="preserve"> campus. </w:t>
      </w:r>
      <w:r w:rsidR="00DE5B0B">
        <w:t>The relative safety of traveling by bus</w:t>
      </w:r>
      <w:r>
        <w:t xml:space="preserve"> could be a c</w:t>
      </w:r>
      <w:r w:rsidR="00A967A1">
        <w:t xml:space="preserve">hallenge </w:t>
      </w:r>
      <w:r>
        <w:t xml:space="preserve">in different locales. </w:t>
      </w:r>
    </w:p>
    <w:p w:rsidR="00071742" w:rsidRDefault="00071742" w:rsidP="0091128E">
      <w:pPr>
        <w:pStyle w:val="NoSpacing"/>
      </w:pPr>
    </w:p>
    <w:p w:rsidR="00071742" w:rsidRPr="0025406F" w:rsidRDefault="00071742" w:rsidP="0091128E">
      <w:pPr>
        <w:pStyle w:val="NoSpacing"/>
        <w:numPr>
          <w:ilvl w:val="0"/>
          <w:numId w:val="5"/>
        </w:numPr>
        <w:ind w:left="360"/>
        <w:rPr>
          <w:b/>
        </w:rPr>
      </w:pPr>
      <w:r w:rsidRPr="0025406F">
        <w:rPr>
          <w:b/>
        </w:rPr>
        <w:t>Ensure adequate funding for high schools and postsecondary institution</w:t>
      </w:r>
      <w:r w:rsidR="00121141">
        <w:rPr>
          <w:b/>
        </w:rPr>
        <w:t>s</w:t>
      </w:r>
      <w:r w:rsidRPr="0025406F">
        <w:rPr>
          <w:b/>
        </w:rPr>
        <w:t xml:space="preserve"> to maintain high-quality options. </w:t>
      </w:r>
    </w:p>
    <w:p w:rsidR="00A967A1" w:rsidRDefault="00121141" w:rsidP="00A967A1">
      <w:pPr>
        <w:pStyle w:val="NoSpacing"/>
        <w:numPr>
          <w:ilvl w:val="1"/>
          <w:numId w:val="5"/>
        </w:numPr>
      </w:pPr>
      <w:r>
        <w:t>Needs to be equitable. It is currently v</w:t>
      </w:r>
      <w:r w:rsidR="00A967A1">
        <w:t>ery confusing and not equitable</w:t>
      </w:r>
      <w:r>
        <w:t>.</w:t>
      </w:r>
    </w:p>
    <w:p w:rsidR="00A967A1" w:rsidRDefault="00A967A1" w:rsidP="00A967A1">
      <w:pPr>
        <w:pStyle w:val="NoSpacing"/>
        <w:numPr>
          <w:ilvl w:val="1"/>
          <w:numId w:val="5"/>
        </w:numPr>
      </w:pPr>
      <w:r>
        <w:t>Needs to be equitable for both school district and college</w:t>
      </w:r>
      <w:r w:rsidR="00DE5B0B">
        <w:t>.</w:t>
      </w:r>
    </w:p>
    <w:p w:rsidR="00A967A1" w:rsidRDefault="00A967A1" w:rsidP="00A967A1">
      <w:pPr>
        <w:pStyle w:val="NoSpacing"/>
        <w:numPr>
          <w:ilvl w:val="1"/>
          <w:numId w:val="5"/>
        </w:numPr>
      </w:pPr>
      <w:r>
        <w:t>Cons</w:t>
      </w:r>
      <w:r w:rsidR="00121141">
        <w:t xml:space="preserve">istent in application </w:t>
      </w:r>
      <w:r>
        <w:t>among all programs</w:t>
      </w:r>
      <w:r w:rsidR="00DE5B0B">
        <w:t>.</w:t>
      </w:r>
    </w:p>
    <w:p w:rsidR="00A967A1" w:rsidRDefault="00121141" w:rsidP="00A967A1">
      <w:pPr>
        <w:pStyle w:val="NoSpacing"/>
        <w:numPr>
          <w:ilvl w:val="1"/>
          <w:numId w:val="5"/>
        </w:numPr>
      </w:pPr>
      <w:r>
        <w:t>It must be a manageable</w:t>
      </w:r>
      <w:r w:rsidR="00A967A1">
        <w:t xml:space="preserve"> system</w:t>
      </w:r>
      <w:r w:rsidR="00DE5B0B">
        <w:t>.</w:t>
      </w:r>
    </w:p>
    <w:p w:rsidR="00A967A1" w:rsidRDefault="00121141" w:rsidP="00A967A1">
      <w:pPr>
        <w:pStyle w:val="NoSpacing"/>
        <w:numPr>
          <w:ilvl w:val="1"/>
          <w:numId w:val="5"/>
        </w:numPr>
      </w:pPr>
      <w:r>
        <w:t>This may require an i</w:t>
      </w:r>
      <w:r w:rsidR="00A967A1">
        <w:t xml:space="preserve">ncrease </w:t>
      </w:r>
      <w:r>
        <w:t xml:space="preserve">in </w:t>
      </w:r>
      <w:r w:rsidR="00A967A1">
        <w:t xml:space="preserve">FTE </w:t>
      </w:r>
      <w:r>
        <w:t xml:space="preserve">allocation </w:t>
      </w:r>
      <w:r w:rsidR="00A967A1">
        <w:t xml:space="preserve">to 2.0. </w:t>
      </w:r>
    </w:p>
    <w:p w:rsidR="00071742" w:rsidRDefault="00071742" w:rsidP="0091128E">
      <w:pPr>
        <w:pStyle w:val="NoSpacing"/>
      </w:pPr>
    </w:p>
    <w:p w:rsidR="00071742" w:rsidRPr="0025406F" w:rsidRDefault="00071742" w:rsidP="0091128E">
      <w:pPr>
        <w:pStyle w:val="NoSpacing"/>
        <w:numPr>
          <w:ilvl w:val="0"/>
          <w:numId w:val="5"/>
        </w:numPr>
        <w:ind w:left="360"/>
        <w:rPr>
          <w:b/>
        </w:rPr>
      </w:pPr>
      <w:r w:rsidRPr="0025406F">
        <w:rPr>
          <w:b/>
        </w:rPr>
        <w:t xml:space="preserve">Increase the availability of all options to more high school students. </w:t>
      </w:r>
    </w:p>
    <w:p w:rsidR="00A967A1" w:rsidRDefault="00A967A1" w:rsidP="00A967A1">
      <w:pPr>
        <w:pStyle w:val="NoSpacing"/>
        <w:numPr>
          <w:ilvl w:val="1"/>
          <w:numId w:val="5"/>
        </w:numPr>
      </w:pPr>
      <w:r>
        <w:t>More options for all HS students (</w:t>
      </w:r>
      <w:r w:rsidR="00FB491D">
        <w:t xml:space="preserve">this is a slight </w:t>
      </w:r>
      <w:r>
        <w:t>change</w:t>
      </w:r>
      <w:r w:rsidR="00DE5B0B">
        <w:t xml:space="preserve"> from the</w:t>
      </w:r>
      <w:r w:rsidR="00FB491D">
        <w:t xml:space="preserve"> Roadmap </w:t>
      </w:r>
      <w:r>
        <w:t>wording)</w:t>
      </w:r>
      <w:r w:rsidR="00DE5B0B">
        <w:t>.</w:t>
      </w:r>
    </w:p>
    <w:p w:rsidR="00A967A1" w:rsidRDefault="00A967A1" w:rsidP="00A967A1">
      <w:pPr>
        <w:pStyle w:val="NoSpacing"/>
        <w:numPr>
          <w:ilvl w:val="1"/>
          <w:numId w:val="5"/>
        </w:numPr>
      </w:pPr>
      <w:r>
        <w:t>Increase academic readiness</w:t>
      </w:r>
      <w:r w:rsidR="00DE5B0B">
        <w:t>.</w:t>
      </w:r>
    </w:p>
    <w:p w:rsidR="00A967A1" w:rsidRDefault="00FB491D" w:rsidP="00A967A1">
      <w:pPr>
        <w:pStyle w:val="NoSpacing"/>
        <w:numPr>
          <w:ilvl w:val="1"/>
          <w:numId w:val="5"/>
        </w:numPr>
      </w:pPr>
      <w:r>
        <w:t>Cross-</w:t>
      </w:r>
      <w:r w:rsidR="00A967A1">
        <w:t>credit options</w:t>
      </w:r>
      <w:r>
        <w:t xml:space="preserve"> between graduation requirements and college course options.</w:t>
      </w:r>
    </w:p>
    <w:p w:rsidR="00A967A1" w:rsidRDefault="00A967A1" w:rsidP="00A967A1">
      <w:pPr>
        <w:pStyle w:val="NoSpacing"/>
        <w:numPr>
          <w:ilvl w:val="1"/>
          <w:numId w:val="5"/>
        </w:numPr>
      </w:pPr>
      <w:r>
        <w:lastRenderedPageBreak/>
        <w:t>Resourcing on</w:t>
      </w:r>
      <w:r w:rsidR="00174C79">
        <w:t>-</w:t>
      </w:r>
      <w:r>
        <w:t>campus</w:t>
      </w:r>
      <w:r w:rsidR="00FB491D">
        <w:t xml:space="preserve"> college courses</w:t>
      </w:r>
    </w:p>
    <w:p w:rsidR="00FB491D" w:rsidRDefault="00FB491D" w:rsidP="00FB491D">
      <w:pPr>
        <w:pStyle w:val="NoSpacing"/>
        <w:numPr>
          <w:ilvl w:val="2"/>
          <w:numId w:val="5"/>
        </w:numPr>
      </w:pPr>
      <w:r>
        <w:t>Recruiting and training staff</w:t>
      </w:r>
    </w:p>
    <w:p w:rsidR="00FB491D" w:rsidRDefault="00FB491D" w:rsidP="00FB491D">
      <w:pPr>
        <w:pStyle w:val="NoSpacing"/>
        <w:numPr>
          <w:ilvl w:val="2"/>
          <w:numId w:val="5"/>
        </w:numPr>
      </w:pPr>
      <w:r>
        <w:t>Cost of implementation (books/fees)</w:t>
      </w:r>
    </w:p>
    <w:p w:rsidR="00A967A1" w:rsidRDefault="00FB491D" w:rsidP="00A967A1">
      <w:pPr>
        <w:pStyle w:val="NoSpacing"/>
        <w:numPr>
          <w:ilvl w:val="1"/>
          <w:numId w:val="5"/>
        </w:numPr>
      </w:pPr>
      <w:r>
        <w:t>Address b</w:t>
      </w:r>
      <w:r w:rsidR="00A967A1">
        <w:t xml:space="preserve">arriers </w:t>
      </w:r>
      <w:r>
        <w:t xml:space="preserve">of access (off campus) – transportation, registration fees, lab fees, books. </w:t>
      </w:r>
    </w:p>
    <w:p w:rsidR="00071742" w:rsidRDefault="00071742" w:rsidP="0091128E">
      <w:pPr>
        <w:pStyle w:val="NoSpacing"/>
      </w:pPr>
    </w:p>
    <w:p w:rsidR="00843722" w:rsidRPr="0025406F" w:rsidRDefault="00071742" w:rsidP="0091128E">
      <w:pPr>
        <w:pStyle w:val="NoSpacing"/>
        <w:numPr>
          <w:ilvl w:val="0"/>
          <w:numId w:val="5"/>
        </w:numPr>
        <w:ind w:left="360"/>
        <w:rPr>
          <w:b/>
        </w:rPr>
      </w:pPr>
      <w:r w:rsidRPr="0025406F">
        <w:rPr>
          <w:b/>
        </w:rPr>
        <w:t xml:space="preserve">Streamline processes for obtaining postsecondary credit. </w:t>
      </w:r>
    </w:p>
    <w:p w:rsidR="00A967A1" w:rsidRDefault="00477132" w:rsidP="00A967A1">
      <w:pPr>
        <w:pStyle w:val="NoSpacing"/>
        <w:numPr>
          <w:ilvl w:val="1"/>
          <w:numId w:val="5"/>
        </w:numPr>
      </w:pPr>
      <w:r>
        <w:t>Use social media (T</w:t>
      </w:r>
      <w:r w:rsidR="00D364C1">
        <w:t>witter)</w:t>
      </w:r>
    </w:p>
    <w:p w:rsidR="00D364C1" w:rsidRDefault="00D364C1" w:rsidP="00A967A1">
      <w:pPr>
        <w:pStyle w:val="NoSpacing"/>
        <w:numPr>
          <w:ilvl w:val="1"/>
          <w:numId w:val="5"/>
        </w:numPr>
      </w:pPr>
      <w:r>
        <w:t>Coordinated site for deadlines</w:t>
      </w:r>
      <w:r w:rsidR="00477132">
        <w:t xml:space="preserve">, etc. </w:t>
      </w:r>
    </w:p>
    <w:p w:rsidR="00D364C1" w:rsidRDefault="00477132" w:rsidP="00A967A1">
      <w:pPr>
        <w:pStyle w:val="NoSpacing"/>
        <w:numPr>
          <w:ilvl w:val="1"/>
          <w:numId w:val="5"/>
        </w:numPr>
      </w:pPr>
      <w:r>
        <w:t>Credit acceptance universally</w:t>
      </w:r>
      <w:r w:rsidR="00D364C1">
        <w:t xml:space="preserve">. </w:t>
      </w:r>
      <w:r>
        <w:t>(</w:t>
      </w:r>
      <w:proofErr w:type="gramStart"/>
      <w:r>
        <w:t>i.e</w:t>
      </w:r>
      <w:proofErr w:type="gramEnd"/>
      <w:r>
        <w:t xml:space="preserve">. across </w:t>
      </w:r>
      <w:r w:rsidR="00DE5B0B">
        <w:t>p</w:t>
      </w:r>
      <w:r w:rsidR="00D364C1">
        <w:t>ublic institutions</w:t>
      </w:r>
      <w:r>
        <w:t>)</w:t>
      </w:r>
      <w:r w:rsidR="00D364C1">
        <w:t>. Issue is course descriptions are different across the universities. Science is most challenging to align</w:t>
      </w:r>
      <w:r>
        <w:t>.</w:t>
      </w:r>
    </w:p>
    <w:p w:rsidR="00D364C1" w:rsidRDefault="00D364C1" w:rsidP="00A967A1">
      <w:pPr>
        <w:pStyle w:val="NoSpacing"/>
        <w:numPr>
          <w:ilvl w:val="1"/>
          <w:numId w:val="5"/>
        </w:numPr>
      </w:pPr>
      <w:r>
        <w:t>Se</w:t>
      </w:r>
      <w:r w:rsidR="002108CC">
        <w:t xml:space="preserve">t up </w:t>
      </w:r>
      <w:r w:rsidR="00477132">
        <w:t>‘</w:t>
      </w:r>
      <w:r w:rsidR="002108CC">
        <w:t>transfer agreement</w:t>
      </w:r>
      <w:r w:rsidR="00477132">
        <w:t>’</w:t>
      </w:r>
      <w:r w:rsidR="002108CC">
        <w:t xml:space="preserve"> </w:t>
      </w:r>
      <w:r>
        <w:t>package</w:t>
      </w:r>
      <w:r w:rsidR="00477132">
        <w:t>s</w:t>
      </w:r>
      <w:r>
        <w:t xml:space="preserve"> for students to take. What we assume is happening universally is not happening. </w:t>
      </w:r>
    </w:p>
    <w:p w:rsidR="00D364C1" w:rsidRDefault="00D364C1" w:rsidP="00A967A1">
      <w:pPr>
        <w:pStyle w:val="NoSpacing"/>
        <w:numPr>
          <w:ilvl w:val="1"/>
          <w:numId w:val="5"/>
        </w:numPr>
      </w:pPr>
      <w:r>
        <w:t xml:space="preserve">Articulation </w:t>
      </w:r>
      <w:r w:rsidR="002108CC">
        <w:t>agreements</w:t>
      </w:r>
      <w:r>
        <w:t xml:space="preserve"> </w:t>
      </w:r>
      <w:r w:rsidR="00477132">
        <w:t xml:space="preserve">can be set: </w:t>
      </w:r>
      <w:r w:rsidR="00DE5B0B">
        <w:t>HS to college; CTC</w:t>
      </w:r>
      <w:r>
        <w:t xml:space="preserve"> to university</w:t>
      </w:r>
      <w:r w:rsidR="00DE5B0B">
        <w:t>.</w:t>
      </w:r>
    </w:p>
    <w:p w:rsidR="00477132" w:rsidRDefault="00477132" w:rsidP="00A967A1">
      <w:pPr>
        <w:pStyle w:val="NoSpacing"/>
        <w:numPr>
          <w:ilvl w:val="1"/>
          <w:numId w:val="5"/>
        </w:numPr>
      </w:pPr>
      <w:r>
        <w:t xml:space="preserve">Convene </w:t>
      </w:r>
      <w:r w:rsidR="00DE5B0B">
        <w:t xml:space="preserve">and facilitate </w:t>
      </w:r>
      <w:r>
        <w:t>conversations between K-12 and Higher Education to vet course titles and content</w:t>
      </w:r>
      <w:r w:rsidR="00DE5B0B">
        <w:t>.</w:t>
      </w:r>
    </w:p>
    <w:p w:rsidR="00DC5B0F" w:rsidRDefault="00D364C1" w:rsidP="00DC5B0F">
      <w:pPr>
        <w:pStyle w:val="NoSpacing"/>
        <w:numPr>
          <w:ilvl w:val="1"/>
          <w:numId w:val="5"/>
        </w:numPr>
      </w:pPr>
      <w:r>
        <w:t>How do we change the culture to work tog</w:t>
      </w:r>
      <w:r w:rsidR="00DE5B0B">
        <w:t>ether to do the best for kids?</w:t>
      </w:r>
      <w:r w:rsidR="00521553">
        <w:t xml:space="preserve"> </w:t>
      </w:r>
      <w:r w:rsidR="00477132">
        <w:t>We need to c</w:t>
      </w:r>
      <w:r>
        <w:t xml:space="preserve">reate common understandings. This </w:t>
      </w:r>
      <w:r w:rsidR="00521553">
        <w:t>Work</w:t>
      </w:r>
      <w:r>
        <w:t xml:space="preserve">group is great. </w:t>
      </w:r>
    </w:p>
    <w:p w:rsidR="00DC5B0F" w:rsidRDefault="00DC5B0F" w:rsidP="00DC5B0F">
      <w:pPr>
        <w:pStyle w:val="NoSpacing"/>
      </w:pPr>
    </w:p>
    <w:p w:rsidR="00DC5B0F" w:rsidRDefault="00BF068B" w:rsidP="00DC5B0F">
      <w:pPr>
        <w:pStyle w:val="NoSpacing"/>
      </w:pPr>
      <w:r>
        <w:t>A ‘Virtual G</w:t>
      </w:r>
      <w:r w:rsidR="00DC5B0F">
        <w:t>roup</w:t>
      </w:r>
      <w:r>
        <w:t>’ on the phone came up with the following suggestions that cut across all criteria: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Have a virtual repository for best practices (e.g. Texas model). Achieving the dream</w:t>
      </w:r>
      <w:r w:rsidR="00BF068B">
        <w:t xml:space="preserve"> addresses this and they</w:t>
      </w:r>
      <w:r>
        <w:t xml:space="preserve"> would do a webinar</w:t>
      </w:r>
      <w:r w:rsidR="00BF068B">
        <w:t xml:space="preserve"> for this group. </w:t>
      </w:r>
      <w:r>
        <w:t>Cal</w:t>
      </w:r>
      <w:r w:rsidR="00BF068B">
        <w:t>ifornia</w:t>
      </w:r>
      <w:r>
        <w:t xml:space="preserve"> and N</w:t>
      </w:r>
      <w:r w:rsidR="00BF068B">
        <w:t xml:space="preserve">orth </w:t>
      </w:r>
      <w:r>
        <w:t>C</w:t>
      </w:r>
      <w:r w:rsidR="00BF068B">
        <w:t>arolina</w:t>
      </w:r>
      <w:r>
        <w:t xml:space="preserve"> have models. 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Should be free to students (</w:t>
      </w:r>
      <w:r w:rsidR="00BF068B">
        <w:t xml:space="preserve">to attract </w:t>
      </w:r>
      <w:r>
        <w:t>first gen</w:t>
      </w:r>
      <w:r w:rsidR="00BF068B">
        <w:t>eration</w:t>
      </w:r>
      <w:r>
        <w:t xml:space="preserve"> students). 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Look at auxiliary costs – books and transportation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 xml:space="preserve">Faculty </w:t>
      </w:r>
      <w:r w:rsidR="00DE5B0B">
        <w:t>members and instructors play a critical role and need</w:t>
      </w:r>
      <w:r w:rsidR="00BF068B">
        <w:t xml:space="preserve"> to be honored</w:t>
      </w:r>
      <w:r>
        <w:t xml:space="preserve"> – faculty stipend</w:t>
      </w:r>
      <w:r w:rsidR="00BF068B">
        <w:t>s</w:t>
      </w:r>
      <w:r w:rsidR="00DE5B0B">
        <w:t>.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Funding is a challenge</w:t>
      </w:r>
      <w:r w:rsidR="00DE5B0B">
        <w:t>.</w:t>
      </w:r>
    </w:p>
    <w:p w:rsidR="00DC5B0F" w:rsidRDefault="00BF068B" w:rsidP="0000064B">
      <w:pPr>
        <w:pStyle w:val="NoSpacing"/>
        <w:numPr>
          <w:ilvl w:val="0"/>
          <w:numId w:val="3"/>
        </w:numPr>
      </w:pPr>
      <w:r>
        <w:t>There needs to be p</w:t>
      </w:r>
      <w:r w:rsidR="00DC5B0F">
        <w:t>artnership in curriculum building</w:t>
      </w:r>
      <w:r w:rsidR="00DE5B0B">
        <w:t>.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Oversight of faculty</w:t>
      </w:r>
      <w:r w:rsidR="00DE5B0B">
        <w:t>.</w:t>
      </w:r>
    </w:p>
    <w:p w:rsidR="00DC5B0F" w:rsidRDefault="00BF068B" w:rsidP="0000064B">
      <w:pPr>
        <w:pStyle w:val="NoSpacing"/>
        <w:numPr>
          <w:ilvl w:val="0"/>
          <w:numId w:val="3"/>
        </w:numPr>
      </w:pPr>
      <w:r>
        <w:t>In a</w:t>
      </w:r>
      <w:r w:rsidR="00DC5B0F">
        <w:t xml:space="preserve">dvising, use pathways </w:t>
      </w:r>
      <w:r w:rsidR="00DE5B0B">
        <w:t>h</w:t>
      </w:r>
      <w:r>
        <w:t>igh schools</w:t>
      </w:r>
      <w:r w:rsidR="00DC5B0F">
        <w:t xml:space="preserve"> are familiar with</w:t>
      </w:r>
      <w:r w:rsidR="00DE5B0B">
        <w:t>.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Advis</w:t>
      </w:r>
      <w:r w:rsidR="00BF068B">
        <w:t>e students</w:t>
      </w:r>
      <w:r>
        <w:t xml:space="preserve"> early and often</w:t>
      </w:r>
      <w:r w:rsidR="00DE5B0B">
        <w:t>.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 xml:space="preserve">Combine AP, DUAL, </w:t>
      </w:r>
      <w:proofErr w:type="gramStart"/>
      <w:r>
        <w:t>TECH</w:t>
      </w:r>
      <w:proofErr w:type="gramEnd"/>
      <w:r>
        <w:t xml:space="preserve"> PREP under one model. One name to reduce confusion. 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Reduce paperwork burden</w:t>
      </w:r>
      <w:r w:rsidR="00BF068B">
        <w:t xml:space="preserve"> on staff and faculty</w:t>
      </w:r>
      <w:r w:rsidR="00DE5B0B">
        <w:t>.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Open up to 9</w:t>
      </w:r>
      <w:r w:rsidRPr="00DC5B0F">
        <w:rPr>
          <w:vertAlign w:val="superscript"/>
        </w:rPr>
        <w:t>th</w:t>
      </w:r>
      <w:r>
        <w:t xml:space="preserve"> grade</w:t>
      </w:r>
      <w:r w:rsidR="00DE5B0B">
        <w:t>.</w:t>
      </w:r>
      <w:r>
        <w:t xml:space="preserve"> 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>Look at placement testing (N</w:t>
      </w:r>
      <w:r w:rsidR="00BF068B">
        <w:t>orth Carolina</w:t>
      </w:r>
      <w:r>
        <w:t xml:space="preserve"> model). Students at 2.6 GPA are doing </w:t>
      </w:r>
      <w:r w:rsidR="00BF068B">
        <w:t>well. Take placement testing in</w:t>
      </w:r>
      <w:r>
        <w:t xml:space="preserve">to </w:t>
      </w:r>
      <w:r w:rsidR="00BF068B">
        <w:t>the high school</w:t>
      </w:r>
      <w:r>
        <w:t xml:space="preserve"> to reduce barrier</w:t>
      </w:r>
      <w:r w:rsidR="00BF068B">
        <w:t>s</w:t>
      </w:r>
      <w:r>
        <w:t xml:space="preserve"> for students.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 xml:space="preserve">Look at modalities like online to get the online courses. (Texas uses college faculty for </w:t>
      </w:r>
      <w:r w:rsidR="00BF068B">
        <w:t>challenging and complex</w:t>
      </w:r>
      <w:r>
        <w:t xml:space="preserve"> classes like physic</w:t>
      </w:r>
      <w:r w:rsidR="00BF068B">
        <w:t>s, presented online</w:t>
      </w:r>
      <w:r>
        <w:t>)</w:t>
      </w:r>
    </w:p>
    <w:p w:rsidR="00DC5B0F" w:rsidRDefault="00DC5B0F" w:rsidP="0000064B">
      <w:pPr>
        <w:pStyle w:val="NoSpacing"/>
        <w:numPr>
          <w:ilvl w:val="0"/>
          <w:numId w:val="3"/>
        </w:numPr>
      </w:pPr>
      <w:r>
        <w:t xml:space="preserve">Work with parents and families often and early. </w:t>
      </w:r>
    </w:p>
    <w:p w:rsidR="00BF068B" w:rsidRDefault="00BF068B" w:rsidP="00BF068B">
      <w:pPr>
        <w:pStyle w:val="NoSpacing"/>
      </w:pPr>
    </w:p>
    <w:p w:rsidR="002108CC" w:rsidRDefault="00BF068B" w:rsidP="002108CC">
      <w:pPr>
        <w:pStyle w:val="NoSpacing"/>
      </w:pPr>
      <w:r>
        <w:t xml:space="preserve">This information will be reviewed and addressed by the Workgroup and WSAC. For example, the new </w:t>
      </w:r>
      <w:hyperlink r:id="rId7" w:history="1">
        <w:r w:rsidRPr="005852B3">
          <w:rPr>
            <w:rStyle w:val="Hyperlink"/>
          </w:rPr>
          <w:t>www.readysetgrad.org</w:t>
        </w:r>
      </w:hyperlink>
      <w:r>
        <w:t xml:space="preserve"> is a website hosted by the Council that includes much of the information above and could the ‘</w:t>
      </w:r>
      <w:r w:rsidR="00E37212">
        <w:t>o</w:t>
      </w:r>
      <w:r w:rsidR="002108CC">
        <w:t xml:space="preserve">ne stop </w:t>
      </w:r>
      <w:proofErr w:type="gramStart"/>
      <w:r w:rsidR="002108CC">
        <w:t>shop</w:t>
      </w:r>
      <w:r>
        <w:t>’</w:t>
      </w:r>
      <w:r w:rsidR="002108CC">
        <w:t xml:space="preserve"> </w:t>
      </w:r>
      <w:r w:rsidR="00E37212">
        <w:t xml:space="preserve"> for</w:t>
      </w:r>
      <w:proofErr w:type="gramEnd"/>
      <w:r w:rsidR="00E37212">
        <w:t xml:space="preserve"> students, parents and educators.</w:t>
      </w:r>
    </w:p>
    <w:p w:rsidR="0000064B" w:rsidRDefault="0000064B" w:rsidP="002108CC">
      <w:pPr>
        <w:pStyle w:val="NoSpacing"/>
      </w:pPr>
    </w:p>
    <w:p w:rsidR="0000064B" w:rsidRPr="00BF068B" w:rsidRDefault="00BF068B" w:rsidP="002108CC">
      <w:pPr>
        <w:pStyle w:val="NoSpacing"/>
        <w:rPr>
          <w:b/>
        </w:rPr>
      </w:pPr>
      <w:r w:rsidRPr="00BF068B">
        <w:rPr>
          <w:b/>
        </w:rPr>
        <w:t>WORKPLAN</w:t>
      </w:r>
    </w:p>
    <w:p w:rsidR="00BF068B" w:rsidRDefault="00BF068B" w:rsidP="002108CC">
      <w:pPr>
        <w:pStyle w:val="NoSpacing"/>
      </w:pPr>
      <w:r>
        <w:t xml:space="preserve">A </w:t>
      </w:r>
      <w:proofErr w:type="spellStart"/>
      <w:r>
        <w:t>Workplan</w:t>
      </w:r>
      <w:proofErr w:type="spellEnd"/>
      <w:r>
        <w:t xml:space="preserve"> draft (located on the Wiki) was reviewed and discussed. </w:t>
      </w:r>
      <w:r w:rsidR="00E37212">
        <w:t xml:space="preserve"> The </w:t>
      </w:r>
      <w:proofErr w:type="spellStart"/>
      <w:r w:rsidR="00E37212">
        <w:t>workplan</w:t>
      </w:r>
      <w:proofErr w:type="spellEnd"/>
      <w:r w:rsidR="00E37212">
        <w:t xml:space="preserve"> divides the work into four segments: 1) this initial meeting and discussion of issues and potential solutions; 2) further </w:t>
      </w:r>
      <w:r w:rsidR="00E37212">
        <w:lastRenderedPageBreak/>
        <w:t>refinement of changes necessary to achieve the intended outcome; 3) fiscal implications; and, 4) final draft of legislative language.</w:t>
      </w:r>
    </w:p>
    <w:p w:rsidR="003B3C34" w:rsidRDefault="003B3C34" w:rsidP="00A967A1">
      <w:pPr>
        <w:pStyle w:val="NoSpacing"/>
        <w:ind w:left="360"/>
      </w:pPr>
    </w:p>
    <w:p w:rsidR="0025406F" w:rsidRDefault="0025406F" w:rsidP="0025406F">
      <w:pPr>
        <w:pStyle w:val="NoSpacing"/>
        <w:rPr>
          <w:b/>
        </w:rPr>
      </w:pPr>
      <w:r w:rsidRPr="0025406F">
        <w:rPr>
          <w:b/>
        </w:rPr>
        <w:t>DEFINITIONS</w:t>
      </w:r>
      <w:r w:rsidR="009D3175">
        <w:rPr>
          <w:b/>
        </w:rPr>
        <w:t xml:space="preserve"> </w:t>
      </w:r>
    </w:p>
    <w:p w:rsidR="00E37212" w:rsidRDefault="00BF068B" w:rsidP="0025406F">
      <w:pPr>
        <w:pStyle w:val="NoSpacing"/>
      </w:pPr>
      <w:r>
        <w:t xml:space="preserve">DRAFT working definitions </w:t>
      </w:r>
      <w:r w:rsidR="008E1161">
        <w:t xml:space="preserve">(see </w:t>
      </w:r>
      <w:hyperlink r:id="rId8" w:history="1">
        <w:r w:rsidR="008E1161" w:rsidRPr="00E37212">
          <w:rPr>
            <w:rStyle w:val="Hyperlink"/>
          </w:rPr>
          <w:t>wiki</w:t>
        </w:r>
      </w:hyperlink>
      <w:r w:rsidR="008E1161">
        <w:t xml:space="preserve">) </w:t>
      </w:r>
      <w:r>
        <w:t>were discussed and this led to suggested cha</w:t>
      </w:r>
      <w:r w:rsidR="00E37212">
        <w:t>nges and broader brainstorming</w:t>
      </w:r>
      <w:r>
        <w:t xml:space="preserve"> conversation.</w:t>
      </w:r>
    </w:p>
    <w:p w:rsidR="00E37212" w:rsidRDefault="00E37212" w:rsidP="0025406F">
      <w:pPr>
        <w:pStyle w:val="NoSpacing"/>
      </w:pPr>
    </w:p>
    <w:p w:rsidR="00BF068B" w:rsidRPr="00BF068B" w:rsidRDefault="008E1161" w:rsidP="0025406F">
      <w:pPr>
        <w:pStyle w:val="NoSpacing"/>
      </w:pPr>
      <w:r>
        <w:t xml:space="preserve">Definitions were split into two columns: </w:t>
      </w:r>
      <w:r w:rsidRPr="00E37212">
        <w:rPr>
          <w:b/>
        </w:rPr>
        <w:t>Credit by Standardized Exams</w:t>
      </w:r>
      <w:r>
        <w:t xml:space="preserve"> and </w:t>
      </w:r>
      <w:r w:rsidRPr="00E37212">
        <w:rPr>
          <w:b/>
        </w:rPr>
        <w:t xml:space="preserve">Credit </w:t>
      </w:r>
      <w:proofErr w:type="gramStart"/>
      <w:r w:rsidRPr="00E37212">
        <w:rPr>
          <w:b/>
        </w:rPr>
        <w:t>Through</w:t>
      </w:r>
      <w:proofErr w:type="gramEnd"/>
      <w:r w:rsidRPr="00E37212">
        <w:rPr>
          <w:b/>
        </w:rPr>
        <w:t xml:space="preserve"> College Course Completions</w:t>
      </w:r>
      <w:r>
        <w:t xml:space="preserve">. Each column then described how the following was covered by each: basic description of programs included; how credit is handled; teachers/instructors; college/university acceptance of credit; location of courses; eligibility for programs; and cost. </w:t>
      </w:r>
    </w:p>
    <w:p w:rsidR="00195C0B" w:rsidRDefault="00195C0B" w:rsidP="008E1161">
      <w:pPr>
        <w:pStyle w:val="NoSpacing"/>
        <w:numPr>
          <w:ilvl w:val="0"/>
          <w:numId w:val="1"/>
        </w:numPr>
      </w:pPr>
      <w:r>
        <w:t xml:space="preserve">On the phone someone just said </w:t>
      </w:r>
      <w:r w:rsidR="00E37212">
        <w:t xml:space="preserve">“just </w:t>
      </w:r>
      <w:r>
        <w:t xml:space="preserve">call it </w:t>
      </w:r>
      <w:r w:rsidR="00E37212">
        <w:t xml:space="preserve">all </w:t>
      </w:r>
      <w:r>
        <w:t>Dual</w:t>
      </w:r>
      <w:r w:rsidR="00E37212">
        <w:t xml:space="preserve"> Credit.”</w:t>
      </w:r>
    </w:p>
    <w:p w:rsidR="00195C0B" w:rsidRDefault="008E1161" w:rsidP="008E1161">
      <w:pPr>
        <w:pStyle w:val="NoSpacing"/>
        <w:numPr>
          <w:ilvl w:val="0"/>
          <w:numId w:val="1"/>
        </w:numPr>
      </w:pPr>
      <w:r>
        <w:t>Correction to College and University Acceptance section: a</w:t>
      </w:r>
      <w:r w:rsidR="00195C0B">
        <w:t>ccepted by private</w:t>
      </w:r>
      <w:r w:rsidR="00195C0B" w:rsidRPr="008E1161">
        <w:rPr>
          <w:color w:val="C00000"/>
        </w:rPr>
        <w:t xml:space="preserve"> </w:t>
      </w:r>
      <w:r w:rsidRPr="008E1161">
        <w:rPr>
          <w:color w:val="C00000"/>
        </w:rPr>
        <w:t>and</w:t>
      </w:r>
      <w:r w:rsidR="00195C0B" w:rsidRPr="008E1161">
        <w:rPr>
          <w:color w:val="C00000"/>
        </w:rPr>
        <w:t xml:space="preserve"> </w:t>
      </w:r>
      <w:r w:rsidR="00195C0B">
        <w:t xml:space="preserve">out of state. </w:t>
      </w:r>
    </w:p>
    <w:p w:rsidR="00195C0B" w:rsidRDefault="00195C0B" w:rsidP="008E1161">
      <w:pPr>
        <w:pStyle w:val="NoSpacing"/>
        <w:numPr>
          <w:ilvl w:val="0"/>
          <w:numId w:val="1"/>
        </w:numPr>
      </w:pPr>
      <w:r>
        <w:t xml:space="preserve">Concerns </w:t>
      </w:r>
      <w:r w:rsidR="008E1161">
        <w:t xml:space="preserve">were shared </w:t>
      </w:r>
      <w:r>
        <w:t>about</w:t>
      </w:r>
      <w:r w:rsidR="008E1161">
        <w:t xml:space="preserve"> the</w:t>
      </w:r>
      <w:r>
        <w:t xml:space="preserve"> 4</w:t>
      </w:r>
      <w:r w:rsidRPr="00195C0B">
        <w:rPr>
          <w:vertAlign w:val="superscript"/>
        </w:rPr>
        <w:t>th</w:t>
      </w:r>
      <w:r>
        <w:t xml:space="preserve"> </w:t>
      </w:r>
      <w:r w:rsidR="008E1161">
        <w:t>area</w:t>
      </w:r>
      <w:r>
        <w:t>, college cred</w:t>
      </w:r>
      <w:r w:rsidR="008E1161">
        <w:t>it. Some courses taken through C</w:t>
      </w:r>
      <w:r>
        <w:t xml:space="preserve">ollege in the HS are not transferring as advertised. We need transparency for parents and students so if a student takes a course </w:t>
      </w:r>
      <w:r w:rsidR="008E1161">
        <w:t>they know if it counts for college credit</w:t>
      </w:r>
      <w:r w:rsidR="00E37212">
        <w:t>, or not</w:t>
      </w:r>
      <w:r>
        <w:t xml:space="preserve">. </w:t>
      </w:r>
      <w:r w:rsidR="008E1161">
        <w:t xml:space="preserve">This is a communication challenge and could be more of </w:t>
      </w:r>
      <w:r w:rsidR="006820C6">
        <w:t xml:space="preserve">a transfer issue. </w:t>
      </w:r>
      <w:r w:rsidR="00FD2ABC">
        <w:t xml:space="preserve">We need to communicate better how courses count. </w:t>
      </w:r>
      <w:r w:rsidR="00814342">
        <w:t xml:space="preserve">Use words </w:t>
      </w:r>
      <w:r w:rsidR="00E37212">
        <w:t>in</w:t>
      </w:r>
      <w:r w:rsidR="008E1161">
        <w:t xml:space="preserve"> this section</w:t>
      </w:r>
      <w:r w:rsidR="00814342">
        <w:t xml:space="preserve"> about general education requirements. </w:t>
      </w:r>
    </w:p>
    <w:p w:rsidR="008E1161" w:rsidRDefault="008E1161" w:rsidP="008E1161">
      <w:pPr>
        <w:pStyle w:val="NoSpacing"/>
        <w:numPr>
          <w:ilvl w:val="0"/>
          <w:numId w:val="1"/>
        </w:numPr>
      </w:pPr>
      <w:r>
        <w:t>M</w:t>
      </w:r>
      <w:r w:rsidR="001B2346">
        <w:t xml:space="preserve">ore information </w:t>
      </w:r>
      <w:r>
        <w:t xml:space="preserve">is needed on the chart for the first column – standardized exams - </w:t>
      </w:r>
      <w:r w:rsidR="001B2346">
        <w:t xml:space="preserve">about AP and IB courses. </w:t>
      </w:r>
      <w:r>
        <w:t xml:space="preserve">This also relates to general education and how these courses count. </w:t>
      </w:r>
    </w:p>
    <w:p w:rsidR="001B2346" w:rsidRDefault="008E1161" w:rsidP="008E1161">
      <w:pPr>
        <w:pStyle w:val="NoSpacing"/>
        <w:numPr>
          <w:ilvl w:val="0"/>
          <w:numId w:val="1"/>
        </w:numPr>
      </w:pPr>
      <w:r>
        <w:t>Should</w:t>
      </w:r>
      <w:r w:rsidR="001B2346">
        <w:t xml:space="preserve"> there </w:t>
      </w:r>
      <w:r>
        <w:t xml:space="preserve">be </w:t>
      </w:r>
      <w:r w:rsidR="001B2346">
        <w:t>a third column</w:t>
      </w:r>
      <w:r>
        <w:t xml:space="preserve"> for competency based education?</w:t>
      </w:r>
      <w:r w:rsidR="001B2346">
        <w:t xml:space="preserve"> </w:t>
      </w:r>
      <w:r w:rsidR="00B657CF">
        <w:t xml:space="preserve">As long as it is transcripted appropriately </w:t>
      </w:r>
      <w:r>
        <w:t>the method of delivery</w:t>
      </w:r>
      <w:r w:rsidR="00B657CF">
        <w:t xml:space="preserve"> should not be a problem. </w:t>
      </w:r>
    </w:p>
    <w:p w:rsidR="006E228C" w:rsidRPr="006E228C" w:rsidRDefault="006E228C" w:rsidP="006E228C">
      <w:pPr>
        <w:pStyle w:val="NoSpacing"/>
        <w:numPr>
          <w:ilvl w:val="0"/>
          <w:numId w:val="1"/>
        </w:numPr>
      </w:pPr>
      <w:r w:rsidRPr="006E228C">
        <w:t>Eligibility?  11-12 graders but some are 10</w:t>
      </w:r>
      <w:r w:rsidRPr="006E228C">
        <w:rPr>
          <w:vertAlign w:val="superscript"/>
        </w:rPr>
        <w:t>th</w:t>
      </w:r>
      <w:r w:rsidRPr="006E228C">
        <w:t xml:space="preserve"> graders. </w:t>
      </w:r>
    </w:p>
    <w:p w:rsidR="006E228C" w:rsidRPr="006E228C" w:rsidRDefault="006E228C" w:rsidP="006E228C">
      <w:pPr>
        <w:pStyle w:val="NoSpacing"/>
        <w:numPr>
          <w:ilvl w:val="0"/>
          <w:numId w:val="1"/>
        </w:numPr>
      </w:pPr>
      <w:r>
        <w:t>A</w:t>
      </w:r>
      <w:r w:rsidRPr="006E228C">
        <w:t xml:space="preserve">re these definitions just for us for everyone? </w:t>
      </w:r>
      <w:r w:rsidR="00E37212">
        <w:t>Initially, to facilitate clear communication amongst workgroup members. May be refined for broader audience.</w:t>
      </w:r>
    </w:p>
    <w:p w:rsidR="006E228C" w:rsidRPr="006E228C" w:rsidRDefault="006E228C" w:rsidP="009D3175">
      <w:pPr>
        <w:pStyle w:val="NoSpacing"/>
        <w:numPr>
          <w:ilvl w:val="0"/>
          <w:numId w:val="1"/>
        </w:numPr>
      </w:pPr>
      <w:r w:rsidRPr="006E228C">
        <w:t>Cost section -$89</w:t>
      </w:r>
      <w:r>
        <w:t xml:space="preserve"> for AP tests, </w:t>
      </w:r>
      <w:r w:rsidRPr="006E228C">
        <w:t xml:space="preserve">IB </w:t>
      </w:r>
      <w:r>
        <w:t>is approximately $</w:t>
      </w:r>
      <w:r w:rsidRPr="006E228C">
        <w:t xml:space="preserve">150 </w:t>
      </w:r>
      <w:r>
        <w:t xml:space="preserve">to register and then about $105 for each examination, with a total of 6 exams. </w:t>
      </w:r>
      <w:r w:rsidRPr="006E228C">
        <w:t xml:space="preserve"> </w:t>
      </w:r>
      <w:r>
        <w:t>College in the HS at the UW is about $310, with a $43 r</w:t>
      </w:r>
      <w:r w:rsidRPr="006E228C">
        <w:t>egistration</w:t>
      </w:r>
      <w:r>
        <w:t xml:space="preserve"> fee per course. </w:t>
      </w:r>
    </w:p>
    <w:p w:rsidR="006E228C" w:rsidRPr="006E228C" w:rsidRDefault="006E228C" w:rsidP="006E228C">
      <w:pPr>
        <w:pStyle w:val="NoSpacing"/>
        <w:numPr>
          <w:ilvl w:val="0"/>
          <w:numId w:val="1"/>
        </w:numPr>
      </w:pPr>
      <w:r>
        <w:t>There is a cost</w:t>
      </w:r>
      <w:r w:rsidRPr="006E228C">
        <w:t xml:space="preserve"> to students and parents, but also </w:t>
      </w:r>
      <w:r>
        <w:t xml:space="preserve">a </w:t>
      </w:r>
      <w:r w:rsidRPr="006E228C">
        <w:t>cost to</w:t>
      </w:r>
      <w:r>
        <w:t xml:space="preserve"> colleges (what the state pays) that is not reflected. </w:t>
      </w:r>
      <w:r w:rsidRPr="006E228C">
        <w:t xml:space="preserve"> </w:t>
      </w:r>
      <w:r w:rsidR="00E37212">
        <w:t>Need to add sections for cost to institutions and funding models and sources.</w:t>
      </w:r>
    </w:p>
    <w:p w:rsidR="009D3175" w:rsidRDefault="009D3175" w:rsidP="009D3175">
      <w:pPr>
        <w:pStyle w:val="NoSpacing"/>
      </w:pPr>
    </w:p>
    <w:p w:rsidR="009D3175" w:rsidRDefault="009D3175" w:rsidP="009D3175">
      <w:pPr>
        <w:pStyle w:val="NoSpacing"/>
        <w:rPr>
          <w:b/>
        </w:rPr>
      </w:pPr>
      <w:r w:rsidRPr="009D3175">
        <w:rPr>
          <w:b/>
        </w:rPr>
        <w:t xml:space="preserve">BRAINSTORMING ADDITIONAL MAJOR ISSUES </w:t>
      </w:r>
    </w:p>
    <w:p w:rsidR="00B657CF" w:rsidRPr="009D3175" w:rsidRDefault="00B657CF" w:rsidP="009D3175">
      <w:pPr>
        <w:pStyle w:val="NoSpacing"/>
        <w:numPr>
          <w:ilvl w:val="0"/>
          <w:numId w:val="13"/>
        </w:numPr>
        <w:rPr>
          <w:b/>
        </w:rPr>
      </w:pPr>
      <w:r>
        <w:t>There is only so much capaci</w:t>
      </w:r>
      <w:r w:rsidR="00E37212">
        <w:t>ty for students in the public baccalaureates</w:t>
      </w:r>
      <w:r>
        <w:t xml:space="preserve">. EWU is over 2000 FTE beyond funding. </w:t>
      </w:r>
      <w:r w:rsidR="00423641">
        <w:t xml:space="preserve">Need funding to meet demand. </w:t>
      </w:r>
    </w:p>
    <w:p w:rsidR="00423641" w:rsidRDefault="00423641" w:rsidP="009D3175">
      <w:pPr>
        <w:pStyle w:val="NoSpacing"/>
        <w:numPr>
          <w:ilvl w:val="0"/>
          <w:numId w:val="1"/>
        </w:numPr>
      </w:pPr>
      <w:r>
        <w:t>K-12 is beginning to be funded. We need the same for H</w:t>
      </w:r>
      <w:r w:rsidR="009D3175">
        <w:t>igher Education</w:t>
      </w:r>
      <w:r>
        <w:t xml:space="preserve">. </w:t>
      </w:r>
    </w:p>
    <w:p w:rsidR="000C67AD" w:rsidRDefault="000C67AD" w:rsidP="009D3175">
      <w:pPr>
        <w:pStyle w:val="NoSpacing"/>
        <w:numPr>
          <w:ilvl w:val="0"/>
          <w:numId w:val="1"/>
        </w:numPr>
      </w:pPr>
      <w:r>
        <w:t xml:space="preserve">Do we have research that shows that students going in </w:t>
      </w:r>
      <w:r w:rsidR="009D3175">
        <w:t>to college from dual enrollment/credit programs do better?</w:t>
      </w:r>
      <w:r>
        <w:t xml:space="preserve"> Yes we do, </w:t>
      </w:r>
      <w:r w:rsidR="009D3175">
        <w:t xml:space="preserve">and </w:t>
      </w:r>
      <w:r>
        <w:t xml:space="preserve">we need to </w:t>
      </w:r>
      <w:r w:rsidR="009D3175">
        <w:t>share</w:t>
      </w:r>
      <w:r>
        <w:t xml:space="preserve"> that. </w:t>
      </w:r>
    </w:p>
    <w:p w:rsidR="000C67AD" w:rsidRDefault="000C67AD" w:rsidP="009D3175">
      <w:pPr>
        <w:pStyle w:val="NoSpacing"/>
        <w:numPr>
          <w:ilvl w:val="0"/>
          <w:numId w:val="1"/>
        </w:numPr>
      </w:pPr>
      <w:r>
        <w:t>Do students have jobs based on major</w:t>
      </w:r>
      <w:r w:rsidR="009D3175">
        <w:t xml:space="preserve"> when they graduate</w:t>
      </w:r>
      <w:r>
        <w:t>?</w:t>
      </w:r>
    </w:p>
    <w:p w:rsidR="009D3175" w:rsidRDefault="000C67AD" w:rsidP="009D3175">
      <w:pPr>
        <w:pStyle w:val="NoSpacing"/>
        <w:numPr>
          <w:ilvl w:val="0"/>
          <w:numId w:val="1"/>
        </w:numPr>
      </w:pPr>
      <w:r>
        <w:t xml:space="preserve">We have students graduating early, they are younger, </w:t>
      </w:r>
      <w:r w:rsidR="009D3175">
        <w:t>and this</w:t>
      </w:r>
      <w:r>
        <w:t xml:space="preserve"> causes problems</w:t>
      </w:r>
      <w:r w:rsidR="00E37212">
        <w:t xml:space="preserve"> with readiness for college beyond academic ability</w:t>
      </w:r>
      <w:r>
        <w:t xml:space="preserve">. </w:t>
      </w:r>
    </w:p>
    <w:p w:rsidR="00D12A1F" w:rsidRDefault="00D12A1F" w:rsidP="009D3175">
      <w:pPr>
        <w:pStyle w:val="NoSpacing"/>
        <w:numPr>
          <w:ilvl w:val="0"/>
          <w:numId w:val="1"/>
        </w:numPr>
      </w:pPr>
      <w:r>
        <w:t>Transfer issues</w:t>
      </w:r>
      <w:r w:rsidR="009D3175">
        <w:t xml:space="preserve"> need to be addressed.</w:t>
      </w:r>
    </w:p>
    <w:p w:rsidR="009D3175" w:rsidRDefault="00D12A1F" w:rsidP="009D3175">
      <w:pPr>
        <w:pStyle w:val="NoSpacing"/>
        <w:numPr>
          <w:ilvl w:val="0"/>
          <w:numId w:val="1"/>
        </w:numPr>
      </w:pPr>
      <w:r>
        <w:t>C</w:t>
      </w:r>
      <w:r w:rsidR="009D3175">
        <w:t>areer and Technical Education needs to be part of the conversation and included in this work.</w:t>
      </w:r>
    </w:p>
    <w:p w:rsidR="00595032" w:rsidRDefault="00595032" w:rsidP="009D3175">
      <w:pPr>
        <w:pStyle w:val="NoSpacing"/>
        <w:numPr>
          <w:ilvl w:val="0"/>
          <w:numId w:val="1"/>
        </w:numPr>
      </w:pPr>
      <w:r>
        <w:t>Program quality needs to be addressed – how do we know the credits being transferred have the same quality as th</w:t>
      </w:r>
      <w:r w:rsidR="00E37212">
        <w:t>ose</w:t>
      </w:r>
      <w:r>
        <w:t xml:space="preserve"> </w:t>
      </w:r>
      <w:r w:rsidR="00E37212">
        <w:t xml:space="preserve">for courses taken </w:t>
      </w:r>
      <w:r>
        <w:t xml:space="preserve">on </w:t>
      </w:r>
      <w:r w:rsidR="00E37212">
        <w:t xml:space="preserve">college or university </w:t>
      </w:r>
      <w:r>
        <w:t xml:space="preserve">campuses. </w:t>
      </w:r>
    </w:p>
    <w:p w:rsidR="009D3175" w:rsidRDefault="00595032" w:rsidP="009D3175">
      <w:pPr>
        <w:pStyle w:val="NoSpacing"/>
        <w:numPr>
          <w:ilvl w:val="0"/>
          <w:numId w:val="1"/>
        </w:numPr>
      </w:pPr>
      <w:r>
        <w:t>We need to look in</w:t>
      </w:r>
      <w:r w:rsidR="009D3175">
        <w:t>-</w:t>
      </w:r>
      <w:r>
        <w:t>depth at</w:t>
      </w:r>
      <w:r w:rsidR="009D3175">
        <w:t xml:space="preserve"> the success (or not) of Running Start students and program. </w:t>
      </w:r>
      <w:r>
        <w:t xml:space="preserve"> </w:t>
      </w:r>
    </w:p>
    <w:p w:rsidR="00756931" w:rsidRDefault="009D3175" w:rsidP="009D3175">
      <w:pPr>
        <w:pStyle w:val="NoSpacing"/>
        <w:numPr>
          <w:ilvl w:val="0"/>
          <w:numId w:val="1"/>
        </w:numPr>
      </w:pPr>
      <w:r>
        <w:t>We need m</w:t>
      </w:r>
      <w:r w:rsidR="00756931">
        <w:t xml:space="preserve">ore information about </w:t>
      </w:r>
      <w:r>
        <w:t xml:space="preserve">the </w:t>
      </w:r>
      <w:r w:rsidR="00756931">
        <w:t>Cambridge</w:t>
      </w:r>
      <w:r>
        <w:t xml:space="preserve"> program.</w:t>
      </w:r>
    </w:p>
    <w:p w:rsidR="00756931" w:rsidRDefault="004271EC" w:rsidP="009D3175">
      <w:pPr>
        <w:pStyle w:val="NoSpacing"/>
        <w:numPr>
          <w:ilvl w:val="0"/>
          <w:numId w:val="1"/>
        </w:numPr>
      </w:pPr>
      <w:r>
        <w:lastRenderedPageBreak/>
        <w:t xml:space="preserve">Students with </w:t>
      </w:r>
      <w:r w:rsidR="009D3175">
        <w:t>dual credit</w:t>
      </w:r>
      <w:r>
        <w:t>s</w:t>
      </w:r>
      <w:r w:rsidR="009D3175">
        <w:t xml:space="preserve"> </w:t>
      </w:r>
      <w:r>
        <w:t>bring</w:t>
      </w:r>
      <w:r w:rsidR="00756931">
        <w:t xml:space="preserve"> challeng</w:t>
      </w:r>
      <w:r>
        <w:t xml:space="preserve">es to colleges attempting to schedule entry level classes for freshman. They do not know how many general education credits will be coming with the student. </w:t>
      </w:r>
      <w:r w:rsidR="00756931">
        <w:t xml:space="preserve"> </w:t>
      </w:r>
    </w:p>
    <w:p w:rsidR="004271EC" w:rsidRDefault="004271EC" w:rsidP="004271EC">
      <w:pPr>
        <w:pStyle w:val="NoSpacing"/>
        <w:ind w:left="360"/>
      </w:pPr>
    </w:p>
    <w:p w:rsidR="004271EC" w:rsidRPr="004271EC" w:rsidRDefault="004271EC" w:rsidP="004271EC">
      <w:pPr>
        <w:pStyle w:val="NoSpacing"/>
        <w:rPr>
          <w:b/>
        </w:rPr>
      </w:pPr>
      <w:r w:rsidRPr="004271EC">
        <w:rPr>
          <w:b/>
        </w:rPr>
        <w:t>NEXT MEETING</w:t>
      </w:r>
    </w:p>
    <w:p w:rsidR="003B3C34" w:rsidRDefault="004271EC" w:rsidP="003B3C34">
      <w:pPr>
        <w:pStyle w:val="NoSpacing"/>
        <w:numPr>
          <w:ilvl w:val="0"/>
          <w:numId w:val="1"/>
        </w:numPr>
      </w:pPr>
      <w:r>
        <w:t>A poll wi</w:t>
      </w:r>
      <w:r w:rsidR="00BF2828">
        <w:t>ll</w:t>
      </w:r>
      <w:r>
        <w:t xml:space="preserve"> be sent to establish the Workgroup</w:t>
      </w:r>
      <w:ins w:id="0" w:author="Noreen Light" w:date="2014-03-07T19:25:00Z">
        <w:r w:rsidR="00BF2828">
          <w:t>’</w:t>
        </w:r>
      </w:ins>
      <w:r>
        <w:t xml:space="preserve">s next meeting dates for May and July. The 1 PM to 3 PM time period seems to work for most participants. </w:t>
      </w:r>
    </w:p>
    <w:p w:rsidR="00654BB1" w:rsidRDefault="00654BB1" w:rsidP="00654BB1">
      <w:pPr>
        <w:pStyle w:val="NoSpacing"/>
      </w:pPr>
    </w:p>
    <w:p w:rsidR="00654BB1" w:rsidRDefault="00654BB1" w:rsidP="00654BB1">
      <w:pPr>
        <w:pStyle w:val="NoSpacing"/>
      </w:pPr>
      <w:bookmarkStart w:id="1" w:name="_GoBack"/>
      <w:bookmarkEnd w:id="1"/>
    </w:p>
    <w:p w:rsidR="003B3C34" w:rsidRDefault="003B3C34" w:rsidP="003B3C34">
      <w:pPr>
        <w:pStyle w:val="NoSpacing"/>
      </w:pPr>
    </w:p>
    <w:p w:rsidR="003B3C34" w:rsidRDefault="003B3C34" w:rsidP="00DE7EFB">
      <w:pPr>
        <w:pStyle w:val="NoSpacing"/>
      </w:pPr>
    </w:p>
    <w:p w:rsidR="003B3C34" w:rsidRDefault="003B3C34" w:rsidP="00DE7EFB">
      <w:pPr>
        <w:pStyle w:val="NoSpacing"/>
      </w:pPr>
    </w:p>
    <w:p w:rsidR="003B3C34" w:rsidRDefault="003B3C34" w:rsidP="00DE7EFB">
      <w:pPr>
        <w:pStyle w:val="NoSpacing"/>
      </w:pPr>
    </w:p>
    <w:sectPr w:rsidR="003B3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00"/>
    <w:multiLevelType w:val="hybridMultilevel"/>
    <w:tmpl w:val="1C64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35925"/>
    <w:multiLevelType w:val="hybridMultilevel"/>
    <w:tmpl w:val="A3045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22615"/>
    <w:multiLevelType w:val="hybridMultilevel"/>
    <w:tmpl w:val="432C4806"/>
    <w:lvl w:ilvl="0" w:tplc="3DFC4BC6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C0FCF"/>
    <w:multiLevelType w:val="hybridMultilevel"/>
    <w:tmpl w:val="83526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C670A3"/>
    <w:multiLevelType w:val="hybridMultilevel"/>
    <w:tmpl w:val="B6405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A6CC3"/>
    <w:multiLevelType w:val="hybridMultilevel"/>
    <w:tmpl w:val="FC5C0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DD3789"/>
    <w:multiLevelType w:val="hybridMultilevel"/>
    <w:tmpl w:val="8736B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01426F"/>
    <w:multiLevelType w:val="hybridMultilevel"/>
    <w:tmpl w:val="082E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925340"/>
    <w:multiLevelType w:val="hybridMultilevel"/>
    <w:tmpl w:val="E4A2B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70E48"/>
    <w:multiLevelType w:val="hybridMultilevel"/>
    <w:tmpl w:val="292E4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E16ED3"/>
    <w:multiLevelType w:val="hybridMultilevel"/>
    <w:tmpl w:val="668EC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F965E5"/>
    <w:multiLevelType w:val="hybridMultilevel"/>
    <w:tmpl w:val="AFEEC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C61153"/>
    <w:multiLevelType w:val="hybridMultilevel"/>
    <w:tmpl w:val="A692C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95B18"/>
    <w:multiLevelType w:val="hybridMultilevel"/>
    <w:tmpl w:val="3C90B6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FC27FC0"/>
    <w:multiLevelType w:val="hybridMultilevel"/>
    <w:tmpl w:val="6F1AA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2"/>
  </w:num>
  <w:num w:numId="9">
    <w:abstractNumId w:val="7"/>
  </w:num>
  <w:num w:numId="10">
    <w:abstractNumId w:val="9"/>
  </w:num>
  <w:num w:numId="11">
    <w:abstractNumId w:val="0"/>
  </w:num>
  <w:num w:numId="12">
    <w:abstractNumId w:val="10"/>
  </w:num>
  <w:num w:numId="13">
    <w:abstractNumId w:val="6"/>
  </w:num>
  <w:num w:numId="14">
    <w:abstractNumId w:val="12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FB"/>
    <w:rsid w:val="0000064B"/>
    <w:rsid w:val="00071742"/>
    <w:rsid w:val="00080EF7"/>
    <w:rsid w:val="000C67AD"/>
    <w:rsid w:val="00121141"/>
    <w:rsid w:val="00174C79"/>
    <w:rsid w:val="00195C0B"/>
    <w:rsid w:val="001B2346"/>
    <w:rsid w:val="002108CC"/>
    <w:rsid w:val="00226702"/>
    <w:rsid w:val="0025406F"/>
    <w:rsid w:val="002C159D"/>
    <w:rsid w:val="002D4C90"/>
    <w:rsid w:val="003B3C34"/>
    <w:rsid w:val="0040732E"/>
    <w:rsid w:val="00423641"/>
    <w:rsid w:val="004271EC"/>
    <w:rsid w:val="00477132"/>
    <w:rsid w:val="005043C8"/>
    <w:rsid w:val="00521553"/>
    <w:rsid w:val="00595032"/>
    <w:rsid w:val="0060423D"/>
    <w:rsid w:val="00654BB1"/>
    <w:rsid w:val="006820C6"/>
    <w:rsid w:val="00683DF1"/>
    <w:rsid w:val="006E228C"/>
    <w:rsid w:val="006F1BEE"/>
    <w:rsid w:val="0071431B"/>
    <w:rsid w:val="00754672"/>
    <w:rsid w:val="00754FB6"/>
    <w:rsid w:val="00756931"/>
    <w:rsid w:val="007776E8"/>
    <w:rsid w:val="00814342"/>
    <w:rsid w:val="00843722"/>
    <w:rsid w:val="008522BA"/>
    <w:rsid w:val="00856BA2"/>
    <w:rsid w:val="008E1161"/>
    <w:rsid w:val="0091128E"/>
    <w:rsid w:val="009B7B94"/>
    <w:rsid w:val="009D3175"/>
    <w:rsid w:val="00A729B1"/>
    <w:rsid w:val="00A967A1"/>
    <w:rsid w:val="00AD3E8E"/>
    <w:rsid w:val="00B657CF"/>
    <w:rsid w:val="00BF068B"/>
    <w:rsid w:val="00BF2828"/>
    <w:rsid w:val="00CD61E2"/>
    <w:rsid w:val="00D12A1F"/>
    <w:rsid w:val="00D20C81"/>
    <w:rsid w:val="00D21BA7"/>
    <w:rsid w:val="00D364C1"/>
    <w:rsid w:val="00DC5B0F"/>
    <w:rsid w:val="00DE5B0B"/>
    <w:rsid w:val="00DE7EFB"/>
    <w:rsid w:val="00E37212"/>
    <w:rsid w:val="00FB491D"/>
    <w:rsid w:val="00FD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EF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29B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D3E8E"/>
    <w:pPr>
      <w:numPr>
        <w:numId w:val="8"/>
      </w:numPr>
    </w:pPr>
    <w:rPr>
      <w:rFonts w:ascii="Arial" w:eastAsia="Calibri" w:hAnsi="Arial" w:cs="Aria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D3E8E"/>
    <w:rPr>
      <w:rFonts w:ascii="Arial" w:eastAsia="Calibri" w:hAnsi="Arial" w:cs="Arial"/>
    </w:rPr>
  </w:style>
  <w:style w:type="table" w:styleId="TableGrid">
    <w:name w:val="Table Grid"/>
    <w:basedOn w:val="TableNormal"/>
    <w:uiPriority w:val="59"/>
    <w:rsid w:val="002C159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Spacing"/>
    <w:qFormat/>
    <w:rsid w:val="002C159D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407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3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32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32E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3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EF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29B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D3E8E"/>
    <w:pPr>
      <w:numPr>
        <w:numId w:val="8"/>
      </w:numPr>
    </w:pPr>
    <w:rPr>
      <w:rFonts w:ascii="Arial" w:eastAsia="Calibri" w:hAnsi="Arial" w:cs="Aria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D3E8E"/>
    <w:rPr>
      <w:rFonts w:ascii="Arial" w:eastAsia="Calibri" w:hAnsi="Arial" w:cs="Arial"/>
    </w:rPr>
  </w:style>
  <w:style w:type="table" w:styleId="TableGrid">
    <w:name w:val="Table Grid"/>
    <w:basedOn w:val="TableNormal"/>
    <w:uiPriority w:val="59"/>
    <w:rsid w:val="002C159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Spacing"/>
    <w:qFormat/>
    <w:rsid w:val="002C159D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407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3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32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32E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3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-dualcredit.wikispace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eadyset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a-dualcredit.wikispaces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HECB</Company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West</dc:creator>
  <cp:lastModifiedBy>Noreen Light</cp:lastModifiedBy>
  <cp:revision>2</cp:revision>
  <dcterms:created xsi:type="dcterms:W3CDTF">2014-03-08T03:25:00Z</dcterms:created>
  <dcterms:modified xsi:type="dcterms:W3CDTF">2014-03-08T03:25:00Z</dcterms:modified>
</cp:coreProperties>
</file>