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628" w:rsidRDefault="00CE0747" w:rsidP="00CE0747">
      <w:pPr>
        <w:jc w:val="center"/>
        <w:rPr>
          <w:rFonts w:asciiTheme="minorHAnsi" w:hAnsiTheme="minorHAnsi"/>
          <w:b/>
          <w:sz w:val="24"/>
          <w:szCs w:val="24"/>
        </w:rPr>
      </w:pPr>
      <w:r w:rsidRPr="003D45FA">
        <w:rPr>
          <w:rFonts w:asciiTheme="minorHAnsi" w:hAnsiTheme="minorHAnsi"/>
          <w:b/>
          <w:sz w:val="24"/>
          <w:szCs w:val="24"/>
        </w:rPr>
        <w:t>Dual Credit Workgroup</w:t>
      </w:r>
    </w:p>
    <w:p w:rsidR="00CE0747" w:rsidRPr="003F4C2D" w:rsidRDefault="00D536DD" w:rsidP="003F4C2D">
      <w:pPr>
        <w:jc w:val="center"/>
        <w:rPr>
          <w:rFonts w:asciiTheme="minorHAnsi" w:hAnsiTheme="minorHAnsi"/>
          <w:b/>
          <w:sz w:val="24"/>
          <w:szCs w:val="24"/>
        </w:rPr>
      </w:pPr>
      <w:r w:rsidRPr="003F4C2D">
        <w:rPr>
          <w:rFonts w:asciiTheme="minorHAnsi" w:hAnsiTheme="minorHAnsi"/>
          <w:b/>
          <w:sz w:val="24"/>
          <w:szCs w:val="24"/>
        </w:rPr>
        <w:t>Friday, June 27</w:t>
      </w:r>
      <w:r w:rsidR="00F23C87" w:rsidRPr="003F4C2D">
        <w:rPr>
          <w:rFonts w:asciiTheme="minorHAnsi" w:hAnsiTheme="minorHAnsi"/>
          <w:b/>
          <w:sz w:val="24"/>
          <w:szCs w:val="24"/>
        </w:rPr>
        <w:t>,</w:t>
      </w:r>
      <w:r w:rsidR="00CE0747" w:rsidRPr="003F4C2D">
        <w:rPr>
          <w:rFonts w:asciiTheme="minorHAnsi" w:hAnsiTheme="minorHAnsi"/>
          <w:b/>
          <w:sz w:val="24"/>
          <w:szCs w:val="24"/>
        </w:rPr>
        <w:t xml:space="preserve"> 2014</w:t>
      </w:r>
      <w:r w:rsidR="003F4C2D" w:rsidRPr="003F4C2D">
        <w:rPr>
          <w:rFonts w:asciiTheme="minorHAnsi" w:hAnsiTheme="minorHAnsi"/>
          <w:b/>
          <w:sz w:val="24"/>
          <w:szCs w:val="24"/>
        </w:rPr>
        <w:t xml:space="preserve">, </w:t>
      </w:r>
      <w:r w:rsidR="00F23C87" w:rsidRPr="003F4C2D">
        <w:rPr>
          <w:rFonts w:asciiTheme="minorHAnsi" w:hAnsiTheme="minorHAnsi"/>
          <w:b/>
          <w:sz w:val="24"/>
          <w:szCs w:val="24"/>
        </w:rPr>
        <w:t>12:30pm</w:t>
      </w:r>
      <w:r w:rsidR="00341976" w:rsidRPr="003F4C2D">
        <w:rPr>
          <w:rFonts w:asciiTheme="minorHAnsi" w:hAnsiTheme="minorHAnsi"/>
          <w:b/>
          <w:sz w:val="24"/>
          <w:szCs w:val="24"/>
        </w:rPr>
        <w:t>-3:</w:t>
      </w:r>
      <w:r w:rsidR="00F23C87" w:rsidRPr="003F4C2D">
        <w:rPr>
          <w:rFonts w:asciiTheme="minorHAnsi" w:hAnsiTheme="minorHAnsi"/>
          <w:b/>
          <w:sz w:val="24"/>
          <w:szCs w:val="24"/>
        </w:rPr>
        <w:t>30</w:t>
      </w:r>
      <w:r w:rsidR="00341976" w:rsidRPr="003F4C2D">
        <w:rPr>
          <w:rFonts w:asciiTheme="minorHAnsi" w:hAnsiTheme="minorHAnsi"/>
          <w:b/>
          <w:sz w:val="24"/>
          <w:szCs w:val="24"/>
        </w:rPr>
        <w:t>pm</w:t>
      </w:r>
    </w:p>
    <w:p w:rsidR="00F23C87" w:rsidRPr="003D45FA" w:rsidRDefault="00F23C87" w:rsidP="003F4C2D">
      <w:pPr>
        <w:jc w:val="center"/>
        <w:rPr>
          <w:rFonts w:asciiTheme="minorHAnsi" w:hAnsiTheme="minorHAnsi"/>
          <w:sz w:val="24"/>
          <w:szCs w:val="24"/>
        </w:rPr>
      </w:pPr>
      <w:r w:rsidRPr="003D45FA">
        <w:rPr>
          <w:rFonts w:asciiTheme="minorHAnsi" w:hAnsiTheme="minorHAnsi"/>
          <w:sz w:val="24"/>
          <w:szCs w:val="24"/>
        </w:rPr>
        <w:t>ESD 113</w:t>
      </w:r>
      <w:r w:rsidR="003F4C2D">
        <w:rPr>
          <w:rFonts w:asciiTheme="minorHAnsi" w:hAnsiTheme="minorHAnsi"/>
          <w:sz w:val="24"/>
          <w:szCs w:val="24"/>
        </w:rPr>
        <w:t>, Pacific Room</w:t>
      </w:r>
    </w:p>
    <w:p w:rsidR="00F23C87" w:rsidRPr="003D45FA" w:rsidRDefault="00F23C87" w:rsidP="003F4C2D">
      <w:pPr>
        <w:jc w:val="center"/>
        <w:rPr>
          <w:rFonts w:asciiTheme="minorHAnsi" w:hAnsiTheme="minorHAnsi"/>
          <w:sz w:val="24"/>
          <w:szCs w:val="24"/>
        </w:rPr>
      </w:pPr>
      <w:r w:rsidRPr="003D45FA">
        <w:rPr>
          <w:rFonts w:asciiTheme="minorHAnsi" w:hAnsiTheme="minorHAnsi"/>
          <w:sz w:val="24"/>
          <w:szCs w:val="24"/>
        </w:rPr>
        <w:t xml:space="preserve">6005 </w:t>
      </w:r>
      <w:proofErr w:type="spellStart"/>
      <w:r w:rsidRPr="003D45FA">
        <w:rPr>
          <w:rFonts w:asciiTheme="minorHAnsi" w:hAnsiTheme="minorHAnsi"/>
          <w:sz w:val="24"/>
          <w:szCs w:val="24"/>
        </w:rPr>
        <w:t>Tyee</w:t>
      </w:r>
      <w:proofErr w:type="spellEnd"/>
      <w:r w:rsidRPr="003D45FA">
        <w:rPr>
          <w:rFonts w:asciiTheme="minorHAnsi" w:hAnsiTheme="minorHAnsi"/>
          <w:sz w:val="24"/>
          <w:szCs w:val="24"/>
        </w:rPr>
        <w:t xml:space="preserve"> Dr</w:t>
      </w:r>
      <w:r w:rsidR="00674CB0">
        <w:rPr>
          <w:rFonts w:asciiTheme="minorHAnsi" w:hAnsiTheme="minorHAnsi"/>
          <w:sz w:val="24"/>
          <w:szCs w:val="24"/>
        </w:rPr>
        <w:t>.</w:t>
      </w:r>
      <w:r w:rsidRPr="003D45FA">
        <w:rPr>
          <w:rFonts w:asciiTheme="minorHAnsi" w:hAnsiTheme="minorHAnsi"/>
          <w:sz w:val="24"/>
          <w:szCs w:val="24"/>
        </w:rPr>
        <w:t xml:space="preserve"> SW</w:t>
      </w:r>
      <w:r w:rsidR="003F4C2D">
        <w:rPr>
          <w:rFonts w:asciiTheme="minorHAnsi" w:hAnsiTheme="minorHAnsi"/>
          <w:sz w:val="24"/>
          <w:szCs w:val="24"/>
        </w:rPr>
        <w:t xml:space="preserve">, </w:t>
      </w:r>
      <w:r w:rsidRPr="003D45FA">
        <w:rPr>
          <w:rFonts w:asciiTheme="minorHAnsi" w:hAnsiTheme="minorHAnsi"/>
          <w:sz w:val="24"/>
          <w:szCs w:val="24"/>
        </w:rPr>
        <w:t>Tumwater, WA</w:t>
      </w:r>
    </w:p>
    <w:p w:rsidR="00CE0747" w:rsidRDefault="00CE0747" w:rsidP="00CE0747">
      <w:pPr>
        <w:jc w:val="center"/>
        <w:rPr>
          <w:rFonts w:asciiTheme="minorHAnsi" w:hAnsiTheme="minorHAnsi"/>
          <w:b/>
          <w:sz w:val="24"/>
          <w:szCs w:val="24"/>
        </w:rPr>
      </w:pPr>
    </w:p>
    <w:p w:rsidR="005D427F" w:rsidRDefault="003F4C2D" w:rsidP="005D427F">
      <w:pPr>
        <w:jc w:val="center"/>
        <w:rPr>
          <w:rFonts w:asciiTheme="minorHAnsi" w:hAnsiTheme="minorHAnsi"/>
          <w:b/>
          <w:color w:val="996633"/>
          <w:sz w:val="28"/>
          <w:szCs w:val="28"/>
        </w:rPr>
      </w:pPr>
      <w:r>
        <w:rPr>
          <w:rFonts w:asciiTheme="minorHAnsi" w:hAnsiTheme="minorHAnsi"/>
          <w:b/>
          <w:color w:val="996633"/>
          <w:sz w:val="28"/>
          <w:szCs w:val="28"/>
        </w:rPr>
        <w:t>MEETING NOTES</w:t>
      </w:r>
    </w:p>
    <w:p w:rsidR="00533D24" w:rsidRPr="004170D1" w:rsidRDefault="00533D24" w:rsidP="005D427F">
      <w:pPr>
        <w:jc w:val="center"/>
        <w:rPr>
          <w:rFonts w:asciiTheme="minorHAnsi" w:hAnsiTheme="minorHAnsi"/>
          <w:b/>
          <w:color w:val="996633"/>
          <w:sz w:val="28"/>
          <w:szCs w:val="28"/>
        </w:rPr>
      </w:pPr>
    </w:p>
    <w:p w:rsidR="00C33FAA" w:rsidRDefault="00C33FAA" w:rsidP="00C33FAA">
      <w:pPr>
        <w:rPr>
          <w:rFonts w:asciiTheme="minorHAnsi" w:hAnsiTheme="minorHAnsi"/>
          <w:sz w:val="24"/>
          <w:szCs w:val="24"/>
        </w:rPr>
      </w:pPr>
      <w:r>
        <w:rPr>
          <w:rFonts w:asciiTheme="minorHAnsi" w:hAnsiTheme="minorHAnsi"/>
          <w:sz w:val="24"/>
          <w:szCs w:val="24"/>
        </w:rPr>
        <w:t xml:space="preserve">All supporting information is posted on </w:t>
      </w:r>
      <w:r w:rsidR="00655C9E">
        <w:rPr>
          <w:rFonts w:asciiTheme="minorHAnsi" w:hAnsiTheme="minorHAnsi"/>
          <w:sz w:val="24"/>
          <w:szCs w:val="24"/>
        </w:rPr>
        <w:t>the Dual Credit Workgroup</w:t>
      </w:r>
      <w:r>
        <w:rPr>
          <w:rFonts w:asciiTheme="minorHAnsi" w:hAnsiTheme="minorHAnsi"/>
          <w:sz w:val="24"/>
          <w:szCs w:val="24"/>
        </w:rPr>
        <w:t xml:space="preserve"> wiki</w:t>
      </w:r>
      <w:r w:rsidR="00655C9E">
        <w:rPr>
          <w:rFonts w:asciiTheme="minorHAnsi" w:hAnsiTheme="minorHAnsi"/>
          <w:sz w:val="24"/>
          <w:szCs w:val="24"/>
        </w:rPr>
        <w:t>:</w:t>
      </w:r>
      <w:r>
        <w:rPr>
          <w:rFonts w:asciiTheme="minorHAnsi" w:hAnsiTheme="minorHAnsi"/>
          <w:sz w:val="24"/>
          <w:szCs w:val="24"/>
        </w:rPr>
        <w:t xml:space="preserve"> </w:t>
      </w:r>
    </w:p>
    <w:p w:rsidR="00C33FAA" w:rsidRDefault="00CA5D65" w:rsidP="00C33FAA">
      <w:pPr>
        <w:rPr>
          <w:rFonts w:asciiTheme="minorHAnsi" w:hAnsiTheme="minorHAnsi"/>
          <w:b/>
          <w:bCs/>
          <w:sz w:val="24"/>
          <w:szCs w:val="24"/>
        </w:rPr>
      </w:pPr>
      <w:hyperlink r:id="rId13" w:history="1">
        <w:r w:rsidR="00C33FAA">
          <w:rPr>
            <w:rStyle w:val="Hyperlink"/>
            <w:rFonts w:asciiTheme="minorHAnsi" w:hAnsiTheme="minorHAnsi"/>
            <w:b/>
            <w:bCs/>
            <w:sz w:val="24"/>
            <w:szCs w:val="24"/>
          </w:rPr>
          <w:t>http://wa-dualcredit.wikispaces.com</w:t>
        </w:r>
      </w:hyperlink>
      <w:r w:rsidR="00C33FAA">
        <w:rPr>
          <w:rFonts w:asciiTheme="minorHAnsi" w:hAnsiTheme="minorHAnsi"/>
          <w:b/>
          <w:bCs/>
          <w:sz w:val="24"/>
          <w:szCs w:val="24"/>
        </w:rPr>
        <w:t xml:space="preserve">. </w:t>
      </w:r>
    </w:p>
    <w:p w:rsidR="00C33FAA" w:rsidRDefault="00C33FAA" w:rsidP="003F4C2D">
      <w:pPr>
        <w:spacing w:after="120" w:line="276" w:lineRule="auto"/>
        <w:contextualSpacing/>
        <w:rPr>
          <w:rFonts w:asciiTheme="minorHAnsi" w:hAnsiTheme="minorHAnsi"/>
          <w:b/>
          <w:sz w:val="24"/>
          <w:szCs w:val="24"/>
        </w:rPr>
      </w:pPr>
    </w:p>
    <w:p w:rsidR="00C33FAA" w:rsidRDefault="00C33FAA" w:rsidP="003F4C2D">
      <w:pPr>
        <w:spacing w:after="120" w:line="276" w:lineRule="auto"/>
        <w:contextualSpacing/>
        <w:rPr>
          <w:rFonts w:asciiTheme="minorHAnsi" w:hAnsiTheme="minorHAnsi"/>
          <w:b/>
          <w:sz w:val="24"/>
          <w:szCs w:val="24"/>
        </w:rPr>
      </w:pPr>
      <w:r>
        <w:rPr>
          <w:rFonts w:asciiTheme="minorHAnsi" w:hAnsiTheme="minorHAnsi"/>
          <w:b/>
          <w:sz w:val="24"/>
          <w:szCs w:val="24"/>
        </w:rPr>
        <w:t>Meeting Participants</w:t>
      </w:r>
    </w:p>
    <w:p w:rsidR="00C33FAA" w:rsidRPr="008E50E6" w:rsidRDefault="00A63E46" w:rsidP="003F4C2D">
      <w:pPr>
        <w:spacing w:after="120" w:line="276" w:lineRule="auto"/>
        <w:contextualSpacing/>
        <w:rPr>
          <w:rFonts w:asciiTheme="minorHAnsi" w:hAnsiTheme="minorHAnsi"/>
          <w:sz w:val="24"/>
          <w:szCs w:val="24"/>
        </w:rPr>
      </w:pPr>
      <w:r>
        <w:rPr>
          <w:rFonts w:asciiTheme="minorHAnsi" w:hAnsiTheme="minorHAnsi"/>
          <w:sz w:val="24"/>
          <w:szCs w:val="24"/>
        </w:rPr>
        <w:t xml:space="preserve">Robert </w:t>
      </w:r>
      <w:proofErr w:type="spellStart"/>
      <w:r>
        <w:rPr>
          <w:rFonts w:asciiTheme="minorHAnsi" w:hAnsiTheme="minorHAnsi"/>
          <w:sz w:val="24"/>
          <w:szCs w:val="24"/>
        </w:rPr>
        <w:t>Lasker</w:t>
      </w:r>
      <w:proofErr w:type="spellEnd"/>
      <w:r>
        <w:rPr>
          <w:rFonts w:asciiTheme="minorHAnsi" w:hAnsiTheme="minorHAnsi"/>
          <w:sz w:val="24"/>
          <w:szCs w:val="24"/>
        </w:rPr>
        <w:t xml:space="preserve">, Barbara </w:t>
      </w:r>
      <w:proofErr w:type="spellStart"/>
      <w:r>
        <w:rPr>
          <w:rFonts w:asciiTheme="minorHAnsi" w:hAnsiTheme="minorHAnsi"/>
          <w:sz w:val="24"/>
          <w:szCs w:val="24"/>
        </w:rPr>
        <w:t>Papke</w:t>
      </w:r>
      <w:proofErr w:type="spellEnd"/>
      <w:r>
        <w:rPr>
          <w:rFonts w:asciiTheme="minorHAnsi" w:hAnsiTheme="minorHAnsi"/>
          <w:sz w:val="24"/>
          <w:szCs w:val="24"/>
        </w:rPr>
        <w:t xml:space="preserve">, </w:t>
      </w:r>
      <w:proofErr w:type="spellStart"/>
      <w:r>
        <w:rPr>
          <w:rFonts w:asciiTheme="minorHAnsi" w:hAnsiTheme="minorHAnsi"/>
          <w:sz w:val="24"/>
          <w:szCs w:val="24"/>
        </w:rPr>
        <w:t>Tyerall</w:t>
      </w:r>
      <w:proofErr w:type="spellEnd"/>
      <w:r>
        <w:rPr>
          <w:rFonts w:asciiTheme="minorHAnsi" w:hAnsiTheme="minorHAnsi"/>
          <w:sz w:val="24"/>
          <w:szCs w:val="24"/>
        </w:rPr>
        <w:t xml:space="preserve"> Berry, Jane Sherman, Lucas Rucks, Jessica Dempsey, Derek </w:t>
      </w:r>
      <w:proofErr w:type="spellStart"/>
      <w:r>
        <w:rPr>
          <w:rFonts w:asciiTheme="minorHAnsi" w:hAnsiTheme="minorHAnsi"/>
          <w:sz w:val="24"/>
          <w:szCs w:val="24"/>
        </w:rPr>
        <w:t>K</w:t>
      </w:r>
      <w:r w:rsidRPr="00A63E46">
        <w:rPr>
          <w:rFonts w:asciiTheme="minorHAnsi" w:hAnsiTheme="minorHAnsi"/>
          <w:sz w:val="24"/>
          <w:szCs w:val="24"/>
        </w:rPr>
        <w:t>onschuk</w:t>
      </w:r>
      <w:proofErr w:type="spellEnd"/>
      <w:r>
        <w:rPr>
          <w:rFonts w:asciiTheme="minorHAnsi" w:hAnsiTheme="minorHAnsi"/>
          <w:sz w:val="24"/>
          <w:szCs w:val="24"/>
        </w:rPr>
        <w:t xml:space="preserve">, Julia Suliman, </w:t>
      </w:r>
      <w:proofErr w:type="spellStart"/>
      <w:r>
        <w:rPr>
          <w:rFonts w:asciiTheme="minorHAnsi" w:hAnsiTheme="minorHAnsi"/>
          <w:sz w:val="24"/>
          <w:szCs w:val="24"/>
        </w:rPr>
        <w:t>Jene</w:t>
      </w:r>
      <w:proofErr w:type="spellEnd"/>
      <w:r>
        <w:rPr>
          <w:rFonts w:asciiTheme="minorHAnsi" w:hAnsiTheme="minorHAnsi"/>
          <w:sz w:val="24"/>
          <w:szCs w:val="24"/>
        </w:rPr>
        <w:t xml:space="preserve"> Jones, Matt </w:t>
      </w:r>
      <w:proofErr w:type="spellStart"/>
      <w:r>
        <w:rPr>
          <w:rFonts w:asciiTheme="minorHAnsi" w:hAnsiTheme="minorHAnsi"/>
          <w:sz w:val="24"/>
          <w:szCs w:val="24"/>
        </w:rPr>
        <w:t>Ishler</w:t>
      </w:r>
      <w:proofErr w:type="spellEnd"/>
      <w:r>
        <w:rPr>
          <w:rFonts w:asciiTheme="minorHAnsi" w:hAnsiTheme="minorHAnsi"/>
          <w:sz w:val="24"/>
          <w:szCs w:val="24"/>
        </w:rPr>
        <w:t xml:space="preserve">, Karen Landry, Kevin </w:t>
      </w:r>
      <w:proofErr w:type="spellStart"/>
      <w:r w:rsidR="00E92B31">
        <w:rPr>
          <w:rFonts w:asciiTheme="minorHAnsi" w:hAnsiTheme="minorHAnsi"/>
          <w:sz w:val="24"/>
          <w:szCs w:val="24"/>
        </w:rPr>
        <w:t>Jacka</w:t>
      </w:r>
      <w:proofErr w:type="spellEnd"/>
      <w:r w:rsidR="00E92B31">
        <w:rPr>
          <w:rFonts w:asciiTheme="minorHAnsi" w:hAnsiTheme="minorHAnsi"/>
          <w:sz w:val="24"/>
          <w:szCs w:val="24"/>
        </w:rPr>
        <w:t>,</w:t>
      </w:r>
      <w:r>
        <w:rPr>
          <w:rFonts w:asciiTheme="minorHAnsi" w:hAnsiTheme="minorHAnsi"/>
          <w:sz w:val="24"/>
          <w:szCs w:val="24"/>
        </w:rPr>
        <w:t xml:space="preserve"> </w:t>
      </w:r>
      <w:r w:rsidR="008E50E6">
        <w:rPr>
          <w:rFonts w:asciiTheme="minorHAnsi" w:hAnsiTheme="minorHAnsi"/>
          <w:sz w:val="24"/>
          <w:szCs w:val="24"/>
        </w:rPr>
        <w:t xml:space="preserve"> </w:t>
      </w:r>
      <w:r>
        <w:rPr>
          <w:rFonts w:asciiTheme="minorHAnsi" w:hAnsiTheme="minorHAnsi"/>
          <w:sz w:val="24"/>
          <w:szCs w:val="24"/>
        </w:rPr>
        <w:t xml:space="preserve">Tim Stetter, Mike Hubert, Nick Lutes, T.J. Kelly, Barbara </w:t>
      </w:r>
      <w:proofErr w:type="spellStart"/>
      <w:r>
        <w:rPr>
          <w:rFonts w:asciiTheme="minorHAnsi" w:hAnsiTheme="minorHAnsi"/>
          <w:sz w:val="24"/>
          <w:szCs w:val="24"/>
        </w:rPr>
        <w:t>Dittrich</w:t>
      </w:r>
      <w:proofErr w:type="spellEnd"/>
      <w:r>
        <w:rPr>
          <w:rFonts w:asciiTheme="minorHAnsi" w:hAnsiTheme="minorHAnsi"/>
          <w:sz w:val="24"/>
          <w:szCs w:val="24"/>
        </w:rPr>
        <w:t>, Dale L</w:t>
      </w:r>
      <w:r w:rsidR="00E92B31">
        <w:rPr>
          <w:rFonts w:asciiTheme="minorHAnsi" w:hAnsiTheme="minorHAnsi"/>
          <w:sz w:val="24"/>
          <w:szCs w:val="24"/>
        </w:rPr>
        <w:t>each</w:t>
      </w:r>
      <w:r>
        <w:rPr>
          <w:rFonts w:asciiTheme="minorHAnsi" w:hAnsiTheme="minorHAnsi"/>
          <w:sz w:val="24"/>
          <w:szCs w:val="24"/>
        </w:rPr>
        <w:t xml:space="preserve">, </w:t>
      </w:r>
      <w:proofErr w:type="spellStart"/>
      <w:r>
        <w:rPr>
          <w:rFonts w:asciiTheme="minorHAnsi" w:hAnsiTheme="minorHAnsi"/>
          <w:sz w:val="24"/>
          <w:szCs w:val="24"/>
        </w:rPr>
        <w:t>Andra</w:t>
      </w:r>
      <w:proofErr w:type="spellEnd"/>
      <w:r>
        <w:rPr>
          <w:rFonts w:asciiTheme="minorHAnsi" w:hAnsiTheme="minorHAnsi"/>
          <w:sz w:val="24"/>
          <w:szCs w:val="24"/>
        </w:rPr>
        <w:t xml:space="preserve"> Kelley-</w:t>
      </w:r>
      <w:proofErr w:type="spellStart"/>
      <w:r>
        <w:rPr>
          <w:rFonts w:asciiTheme="minorHAnsi" w:hAnsiTheme="minorHAnsi"/>
          <w:sz w:val="24"/>
          <w:szCs w:val="24"/>
        </w:rPr>
        <w:t>Bats</w:t>
      </w:r>
      <w:r w:rsidR="00E92B31">
        <w:rPr>
          <w:rFonts w:asciiTheme="minorHAnsi" w:hAnsiTheme="minorHAnsi"/>
          <w:sz w:val="24"/>
          <w:szCs w:val="24"/>
        </w:rPr>
        <w:t>t</w:t>
      </w:r>
      <w:r>
        <w:rPr>
          <w:rFonts w:asciiTheme="minorHAnsi" w:hAnsiTheme="minorHAnsi"/>
          <w:sz w:val="24"/>
          <w:szCs w:val="24"/>
        </w:rPr>
        <w:t>one</w:t>
      </w:r>
      <w:proofErr w:type="spellEnd"/>
      <w:r>
        <w:rPr>
          <w:rFonts w:asciiTheme="minorHAnsi" w:hAnsiTheme="minorHAnsi"/>
          <w:sz w:val="24"/>
          <w:szCs w:val="24"/>
        </w:rPr>
        <w:t>, Becky McLean, Joyce Hammer, Garrett Havens, Joyce Carroll, Teri Pablo, Gloria Martin, Rachel Burke, Scott Copeland, Valerie Fry</w:t>
      </w:r>
      <w:r w:rsidR="00655C9E">
        <w:rPr>
          <w:rFonts w:asciiTheme="minorHAnsi" w:hAnsiTheme="minorHAnsi"/>
          <w:sz w:val="24"/>
          <w:szCs w:val="24"/>
        </w:rPr>
        <w:t xml:space="preserve">, Jane Sherman, Linda </w:t>
      </w:r>
      <w:proofErr w:type="spellStart"/>
      <w:r w:rsidR="00655C9E">
        <w:rPr>
          <w:rFonts w:asciiTheme="minorHAnsi" w:hAnsiTheme="minorHAnsi"/>
          <w:sz w:val="24"/>
          <w:szCs w:val="24"/>
        </w:rPr>
        <w:t>Fossen</w:t>
      </w:r>
      <w:proofErr w:type="spellEnd"/>
      <w:r w:rsidR="00655C9E">
        <w:rPr>
          <w:rFonts w:asciiTheme="minorHAnsi" w:hAnsiTheme="minorHAnsi"/>
          <w:sz w:val="24"/>
          <w:szCs w:val="24"/>
        </w:rPr>
        <w:t xml:space="preserve"> (phone), Joan Sarles (phone), Randy Spaulding, </w:t>
      </w:r>
      <w:r w:rsidR="00655C9E" w:rsidRPr="008E50E6">
        <w:rPr>
          <w:rFonts w:asciiTheme="minorHAnsi" w:hAnsiTheme="minorHAnsi"/>
          <w:sz w:val="24"/>
          <w:szCs w:val="24"/>
        </w:rPr>
        <w:t>Jim</w:t>
      </w:r>
      <w:r w:rsidR="00655C9E">
        <w:rPr>
          <w:rFonts w:asciiTheme="minorHAnsi" w:hAnsiTheme="minorHAnsi"/>
          <w:sz w:val="24"/>
          <w:szCs w:val="24"/>
        </w:rPr>
        <w:t xml:space="preserve"> West, Noreen Light, and Anne Messerly</w:t>
      </w:r>
      <w:r w:rsidR="004F4885">
        <w:rPr>
          <w:rFonts w:asciiTheme="minorHAnsi" w:hAnsiTheme="minorHAnsi"/>
          <w:sz w:val="24"/>
          <w:szCs w:val="24"/>
        </w:rPr>
        <w:t xml:space="preserve"> </w:t>
      </w:r>
      <w:r w:rsidR="00D856AF">
        <w:rPr>
          <w:rFonts w:asciiTheme="minorHAnsi" w:hAnsiTheme="minorHAnsi"/>
          <w:sz w:val="24"/>
          <w:szCs w:val="24"/>
        </w:rPr>
        <w:t xml:space="preserve"> </w:t>
      </w:r>
    </w:p>
    <w:p w:rsidR="00C33FAA" w:rsidRDefault="00C33FAA" w:rsidP="003F4C2D">
      <w:pPr>
        <w:spacing w:after="120" w:line="276" w:lineRule="auto"/>
        <w:contextualSpacing/>
        <w:rPr>
          <w:rFonts w:asciiTheme="minorHAnsi" w:hAnsiTheme="minorHAnsi"/>
          <w:b/>
          <w:sz w:val="24"/>
          <w:szCs w:val="24"/>
        </w:rPr>
      </w:pPr>
    </w:p>
    <w:p w:rsidR="00D6465A" w:rsidRPr="003F4C2D" w:rsidRDefault="005D427F" w:rsidP="003F4C2D">
      <w:pPr>
        <w:spacing w:after="120" w:line="276" w:lineRule="auto"/>
        <w:contextualSpacing/>
        <w:rPr>
          <w:rFonts w:asciiTheme="minorHAnsi" w:hAnsiTheme="minorHAnsi"/>
          <w:b/>
          <w:sz w:val="24"/>
          <w:szCs w:val="24"/>
        </w:rPr>
      </w:pPr>
      <w:r w:rsidRPr="003F4C2D">
        <w:rPr>
          <w:rFonts w:asciiTheme="minorHAnsi" w:hAnsiTheme="minorHAnsi"/>
          <w:b/>
          <w:sz w:val="24"/>
          <w:szCs w:val="24"/>
        </w:rPr>
        <w:t>Welcome and introductions</w:t>
      </w:r>
    </w:p>
    <w:p w:rsidR="00AD0689" w:rsidRPr="004F4885" w:rsidRDefault="004F4885" w:rsidP="004A5BED">
      <w:pPr>
        <w:pStyle w:val="ListParagraph"/>
        <w:numPr>
          <w:ilvl w:val="0"/>
          <w:numId w:val="13"/>
        </w:numPr>
        <w:spacing w:after="120" w:line="276" w:lineRule="auto"/>
        <w:contextualSpacing/>
        <w:rPr>
          <w:rFonts w:asciiTheme="minorHAnsi" w:hAnsiTheme="minorHAnsi"/>
          <w:sz w:val="24"/>
          <w:szCs w:val="24"/>
        </w:rPr>
      </w:pPr>
      <w:r>
        <w:rPr>
          <w:rFonts w:asciiTheme="minorHAnsi" w:hAnsiTheme="minorHAnsi"/>
          <w:sz w:val="24"/>
          <w:szCs w:val="24"/>
        </w:rPr>
        <w:t>Outcome</w:t>
      </w:r>
      <w:r w:rsidR="00AD0689" w:rsidRPr="004F4885">
        <w:rPr>
          <w:rFonts w:asciiTheme="minorHAnsi" w:hAnsiTheme="minorHAnsi"/>
          <w:sz w:val="24"/>
          <w:szCs w:val="24"/>
        </w:rPr>
        <w:t xml:space="preserve"> for this meeting:</w:t>
      </w:r>
    </w:p>
    <w:p w:rsidR="00AD0689" w:rsidRDefault="004F4885" w:rsidP="00AD0689">
      <w:pPr>
        <w:pStyle w:val="ListParagraph"/>
        <w:numPr>
          <w:ilvl w:val="1"/>
          <w:numId w:val="13"/>
        </w:numPr>
        <w:spacing w:after="120" w:line="276" w:lineRule="auto"/>
        <w:contextualSpacing/>
        <w:rPr>
          <w:rFonts w:asciiTheme="minorHAnsi" w:hAnsiTheme="minorHAnsi"/>
          <w:sz w:val="24"/>
          <w:szCs w:val="24"/>
        </w:rPr>
      </w:pPr>
      <w:r w:rsidRPr="004F4885">
        <w:rPr>
          <w:rFonts w:asciiTheme="minorHAnsi" w:hAnsiTheme="minorHAnsi"/>
          <w:sz w:val="24"/>
          <w:szCs w:val="24"/>
        </w:rPr>
        <w:t>Refine proposed policies and funding model recommendations (It was determined that we needed another meeting to further refine the funding models.)</w:t>
      </w:r>
    </w:p>
    <w:p w:rsidR="004F4885" w:rsidRPr="00AD0689" w:rsidRDefault="004F4885" w:rsidP="004F4885">
      <w:pPr>
        <w:pStyle w:val="ListParagraph"/>
        <w:numPr>
          <w:ilvl w:val="1"/>
          <w:numId w:val="13"/>
        </w:numPr>
        <w:spacing w:after="120" w:line="276" w:lineRule="auto"/>
        <w:contextualSpacing/>
        <w:rPr>
          <w:rFonts w:asciiTheme="minorHAnsi" w:hAnsiTheme="minorHAnsi"/>
          <w:sz w:val="24"/>
          <w:szCs w:val="24"/>
        </w:rPr>
      </w:pPr>
      <w:r>
        <w:rPr>
          <w:rFonts w:asciiTheme="minorHAnsi" w:hAnsiTheme="minorHAnsi"/>
          <w:sz w:val="24"/>
          <w:szCs w:val="24"/>
        </w:rPr>
        <w:t>WSAC C</w:t>
      </w:r>
      <w:r w:rsidRPr="003F4C2D">
        <w:rPr>
          <w:rFonts w:asciiTheme="minorHAnsi" w:hAnsiTheme="minorHAnsi"/>
          <w:sz w:val="24"/>
          <w:szCs w:val="24"/>
        </w:rPr>
        <w:t>ouncil will be prioritizing their actio</w:t>
      </w:r>
      <w:r>
        <w:rPr>
          <w:rFonts w:asciiTheme="minorHAnsi" w:hAnsiTheme="minorHAnsi"/>
          <w:sz w:val="24"/>
          <w:szCs w:val="24"/>
        </w:rPr>
        <w:t>ns for 2015 at the August Council meeting, and WSAC staff will present the Dual Credit Workgroup recommendations to them.</w:t>
      </w:r>
      <w:r w:rsidRPr="005D77EC">
        <w:rPr>
          <w:rFonts w:asciiTheme="minorHAnsi" w:hAnsiTheme="minorHAnsi"/>
          <w:color w:val="FF0000"/>
          <w:sz w:val="24"/>
          <w:szCs w:val="24"/>
        </w:rPr>
        <w:t xml:space="preserve"> </w:t>
      </w:r>
    </w:p>
    <w:p w:rsidR="004F4885" w:rsidRPr="004F4885" w:rsidRDefault="004F4885" w:rsidP="004F4885">
      <w:pPr>
        <w:pStyle w:val="ListParagraph"/>
        <w:numPr>
          <w:ilvl w:val="0"/>
          <w:numId w:val="0"/>
        </w:numPr>
        <w:spacing w:after="120" w:line="276" w:lineRule="auto"/>
        <w:ind w:left="1440"/>
        <w:contextualSpacing/>
        <w:rPr>
          <w:rFonts w:asciiTheme="minorHAnsi" w:hAnsiTheme="minorHAnsi"/>
          <w:sz w:val="24"/>
          <w:szCs w:val="24"/>
        </w:rPr>
      </w:pPr>
    </w:p>
    <w:p w:rsidR="0092777F" w:rsidRDefault="00770502" w:rsidP="003F4C2D">
      <w:pPr>
        <w:spacing w:after="120" w:line="276" w:lineRule="auto"/>
        <w:contextualSpacing/>
        <w:rPr>
          <w:rFonts w:asciiTheme="minorHAnsi" w:hAnsiTheme="minorHAnsi"/>
          <w:sz w:val="24"/>
          <w:szCs w:val="24"/>
        </w:rPr>
      </w:pPr>
      <w:r w:rsidRPr="003F4C2D">
        <w:rPr>
          <w:rFonts w:asciiTheme="minorHAnsi" w:hAnsiTheme="minorHAnsi"/>
          <w:b/>
          <w:sz w:val="24"/>
          <w:szCs w:val="24"/>
        </w:rPr>
        <w:t xml:space="preserve">Presentation: </w:t>
      </w:r>
      <w:r w:rsidR="003B0792" w:rsidRPr="004F4885">
        <w:rPr>
          <w:rFonts w:asciiTheme="minorHAnsi" w:hAnsiTheme="minorHAnsi"/>
          <w:sz w:val="24"/>
          <w:szCs w:val="24"/>
        </w:rPr>
        <w:t>Current and possible funding allocation models</w:t>
      </w:r>
      <w:r w:rsidR="0092777F">
        <w:rPr>
          <w:rFonts w:asciiTheme="minorHAnsi" w:hAnsiTheme="minorHAnsi"/>
          <w:sz w:val="24"/>
          <w:szCs w:val="24"/>
        </w:rPr>
        <w:t xml:space="preserve"> </w:t>
      </w:r>
    </w:p>
    <w:p w:rsidR="003D45FA" w:rsidRDefault="00C33EF8" w:rsidP="003F4C2D">
      <w:pPr>
        <w:spacing w:after="120" w:line="276" w:lineRule="auto"/>
        <w:contextualSpacing/>
        <w:rPr>
          <w:rFonts w:asciiTheme="minorHAnsi" w:hAnsiTheme="minorHAnsi"/>
          <w:sz w:val="24"/>
          <w:szCs w:val="24"/>
        </w:rPr>
      </w:pPr>
      <w:r w:rsidRPr="003F4C2D">
        <w:rPr>
          <w:rFonts w:asciiTheme="minorHAnsi" w:hAnsiTheme="minorHAnsi"/>
          <w:sz w:val="24"/>
          <w:szCs w:val="24"/>
        </w:rPr>
        <w:t xml:space="preserve">Becky McLean, </w:t>
      </w:r>
      <w:r w:rsidR="00D536DD" w:rsidRPr="003F4C2D">
        <w:rPr>
          <w:rFonts w:asciiTheme="minorHAnsi" w:hAnsiTheme="minorHAnsi"/>
          <w:sz w:val="24"/>
          <w:szCs w:val="24"/>
        </w:rPr>
        <w:t xml:space="preserve">T.J. Kelly, </w:t>
      </w:r>
      <w:r w:rsidRPr="003F4C2D">
        <w:rPr>
          <w:rFonts w:asciiTheme="minorHAnsi" w:hAnsiTheme="minorHAnsi"/>
          <w:sz w:val="24"/>
          <w:szCs w:val="24"/>
        </w:rPr>
        <w:t xml:space="preserve">and Mike Hubert, </w:t>
      </w:r>
      <w:r w:rsidR="0092777F">
        <w:rPr>
          <w:rFonts w:asciiTheme="minorHAnsi" w:hAnsiTheme="minorHAnsi"/>
          <w:sz w:val="24"/>
          <w:szCs w:val="24"/>
        </w:rPr>
        <w:t>OSPI</w:t>
      </w:r>
    </w:p>
    <w:p w:rsidR="00C33FAA" w:rsidRDefault="00CA5D65" w:rsidP="003F4C2D">
      <w:pPr>
        <w:spacing w:after="120" w:line="276" w:lineRule="auto"/>
        <w:contextualSpacing/>
        <w:rPr>
          <w:rFonts w:asciiTheme="minorHAnsi" w:hAnsiTheme="minorHAnsi"/>
          <w:sz w:val="24"/>
          <w:szCs w:val="24"/>
        </w:rPr>
      </w:pPr>
      <w:hyperlink r:id="rId14" w:history="1">
        <w:r w:rsidR="0092777F" w:rsidRPr="0092777F">
          <w:rPr>
            <w:rStyle w:val="Hyperlink"/>
            <w:rFonts w:asciiTheme="minorHAnsi" w:hAnsiTheme="minorHAnsi"/>
            <w:sz w:val="24"/>
            <w:szCs w:val="24"/>
          </w:rPr>
          <w:t>PowerPoint slide deck</w:t>
        </w:r>
      </w:hyperlink>
    </w:p>
    <w:p w:rsidR="00CA1781" w:rsidRPr="0092777F" w:rsidRDefault="00CA1781" w:rsidP="0092777F">
      <w:pPr>
        <w:pStyle w:val="ListParagraph"/>
        <w:numPr>
          <w:ilvl w:val="0"/>
          <w:numId w:val="13"/>
        </w:numPr>
        <w:spacing w:after="120" w:line="276" w:lineRule="auto"/>
        <w:contextualSpacing/>
        <w:rPr>
          <w:rFonts w:asciiTheme="minorHAnsi" w:hAnsiTheme="minorHAnsi"/>
          <w:sz w:val="24"/>
          <w:szCs w:val="24"/>
        </w:rPr>
      </w:pPr>
      <w:r>
        <w:rPr>
          <w:rFonts w:asciiTheme="minorHAnsi" w:hAnsiTheme="minorHAnsi"/>
          <w:sz w:val="24"/>
          <w:szCs w:val="24"/>
        </w:rPr>
        <w:t xml:space="preserve">Classes may </w:t>
      </w:r>
      <w:r w:rsidR="003B0792">
        <w:rPr>
          <w:rFonts w:asciiTheme="minorHAnsi" w:hAnsiTheme="minorHAnsi"/>
          <w:sz w:val="24"/>
          <w:szCs w:val="24"/>
        </w:rPr>
        <w:t xml:space="preserve">have </w:t>
      </w:r>
      <w:r>
        <w:rPr>
          <w:rFonts w:asciiTheme="minorHAnsi" w:hAnsiTheme="minorHAnsi"/>
          <w:sz w:val="24"/>
          <w:szCs w:val="24"/>
        </w:rPr>
        <w:t xml:space="preserve">mixed </w:t>
      </w:r>
      <w:r w:rsidR="003B0792">
        <w:rPr>
          <w:rFonts w:asciiTheme="minorHAnsi" w:hAnsiTheme="minorHAnsi"/>
          <w:sz w:val="24"/>
          <w:szCs w:val="24"/>
        </w:rPr>
        <w:t>enrollment</w:t>
      </w:r>
      <w:r>
        <w:rPr>
          <w:rFonts w:asciiTheme="minorHAnsi" w:hAnsiTheme="minorHAnsi"/>
          <w:sz w:val="24"/>
          <w:szCs w:val="24"/>
        </w:rPr>
        <w:t xml:space="preserve">– some students enrolled in a high school course, others enrolled in a college course – provided there are </w:t>
      </w:r>
      <w:r w:rsidR="0092777F">
        <w:rPr>
          <w:rFonts w:asciiTheme="minorHAnsi" w:hAnsiTheme="minorHAnsi"/>
          <w:sz w:val="24"/>
          <w:szCs w:val="24"/>
        </w:rPr>
        <w:t xml:space="preserve">separate </w:t>
      </w:r>
      <w:r>
        <w:rPr>
          <w:rFonts w:asciiTheme="minorHAnsi" w:hAnsiTheme="minorHAnsi"/>
          <w:sz w:val="24"/>
          <w:szCs w:val="24"/>
        </w:rPr>
        <w:t xml:space="preserve">syllabi for </w:t>
      </w:r>
      <w:r w:rsidR="0092777F">
        <w:rPr>
          <w:rFonts w:asciiTheme="minorHAnsi" w:hAnsiTheme="minorHAnsi"/>
          <w:sz w:val="24"/>
          <w:szCs w:val="24"/>
        </w:rPr>
        <w:t>each course</w:t>
      </w:r>
      <w:r>
        <w:rPr>
          <w:rFonts w:asciiTheme="minorHAnsi" w:hAnsiTheme="minorHAnsi"/>
          <w:sz w:val="24"/>
          <w:szCs w:val="24"/>
        </w:rPr>
        <w:t>, clearly showing the difference in academic level.</w:t>
      </w:r>
    </w:p>
    <w:p w:rsidR="00C33FAA" w:rsidRPr="00C33FAA" w:rsidRDefault="00C33FAA" w:rsidP="004A5BED">
      <w:pPr>
        <w:pStyle w:val="ListParagraph"/>
        <w:numPr>
          <w:ilvl w:val="0"/>
          <w:numId w:val="13"/>
        </w:numPr>
        <w:spacing w:after="120" w:line="276" w:lineRule="auto"/>
        <w:contextualSpacing/>
        <w:rPr>
          <w:rFonts w:asciiTheme="minorHAnsi" w:hAnsiTheme="minorHAnsi"/>
          <w:sz w:val="24"/>
          <w:szCs w:val="24"/>
        </w:rPr>
      </w:pPr>
      <w:r>
        <w:rPr>
          <w:rFonts w:asciiTheme="minorHAnsi" w:hAnsiTheme="minorHAnsi"/>
          <w:sz w:val="24"/>
          <w:szCs w:val="24"/>
        </w:rPr>
        <w:t>FTE Calculation</w:t>
      </w:r>
    </w:p>
    <w:p w:rsidR="00447094" w:rsidRPr="00447094" w:rsidRDefault="00447094" w:rsidP="004A5BED">
      <w:pPr>
        <w:pStyle w:val="ListParagraph"/>
        <w:numPr>
          <w:ilvl w:val="1"/>
          <w:numId w:val="14"/>
        </w:numPr>
        <w:spacing w:after="120" w:line="276" w:lineRule="auto"/>
        <w:contextualSpacing/>
        <w:rPr>
          <w:rFonts w:asciiTheme="minorHAnsi" w:hAnsiTheme="minorHAnsi"/>
          <w:sz w:val="24"/>
          <w:szCs w:val="24"/>
        </w:rPr>
      </w:pPr>
      <w:r w:rsidRPr="00447094">
        <w:rPr>
          <w:rFonts w:asciiTheme="minorHAnsi" w:hAnsiTheme="minorHAnsi"/>
          <w:sz w:val="24"/>
          <w:szCs w:val="24"/>
        </w:rPr>
        <w:t xml:space="preserve">A student </w:t>
      </w:r>
      <w:r w:rsidR="00CA1781">
        <w:rPr>
          <w:rFonts w:asciiTheme="minorHAnsi" w:hAnsiTheme="minorHAnsi"/>
          <w:sz w:val="24"/>
          <w:szCs w:val="24"/>
        </w:rPr>
        <w:t>must be enrolled in either the</w:t>
      </w:r>
      <w:r w:rsidRPr="00447094">
        <w:rPr>
          <w:rFonts w:asciiTheme="minorHAnsi" w:hAnsiTheme="minorHAnsi"/>
          <w:sz w:val="24"/>
          <w:szCs w:val="24"/>
        </w:rPr>
        <w:t xml:space="preserve"> high school </w:t>
      </w:r>
      <w:r w:rsidR="00CA1781">
        <w:rPr>
          <w:rFonts w:asciiTheme="minorHAnsi" w:hAnsiTheme="minorHAnsi"/>
          <w:sz w:val="24"/>
          <w:szCs w:val="24"/>
        </w:rPr>
        <w:t>course</w:t>
      </w:r>
      <w:r w:rsidR="00CA1781" w:rsidRPr="00447094">
        <w:rPr>
          <w:rFonts w:asciiTheme="minorHAnsi" w:hAnsiTheme="minorHAnsi"/>
          <w:sz w:val="24"/>
          <w:szCs w:val="24"/>
        </w:rPr>
        <w:t xml:space="preserve"> </w:t>
      </w:r>
      <w:r w:rsidRPr="00447094">
        <w:rPr>
          <w:rFonts w:asciiTheme="minorHAnsi" w:hAnsiTheme="minorHAnsi"/>
          <w:sz w:val="24"/>
          <w:szCs w:val="24"/>
        </w:rPr>
        <w:t xml:space="preserve">or </w:t>
      </w:r>
      <w:r w:rsidR="00CA1781">
        <w:rPr>
          <w:rFonts w:asciiTheme="minorHAnsi" w:hAnsiTheme="minorHAnsi"/>
          <w:sz w:val="24"/>
          <w:szCs w:val="24"/>
        </w:rPr>
        <w:t>the college course, for the full term.</w:t>
      </w:r>
    </w:p>
    <w:p w:rsidR="007C196E" w:rsidRPr="00447094" w:rsidRDefault="00CA1781" w:rsidP="004A5BED">
      <w:pPr>
        <w:pStyle w:val="ListParagraph"/>
        <w:numPr>
          <w:ilvl w:val="1"/>
          <w:numId w:val="14"/>
        </w:numPr>
        <w:spacing w:after="120" w:line="276" w:lineRule="auto"/>
        <w:contextualSpacing/>
        <w:rPr>
          <w:rFonts w:asciiTheme="minorHAnsi" w:hAnsiTheme="minorHAnsi"/>
          <w:sz w:val="24"/>
          <w:szCs w:val="24"/>
        </w:rPr>
      </w:pPr>
      <w:r>
        <w:rPr>
          <w:rFonts w:asciiTheme="minorHAnsi" w:hAnsiTheme="minorHAnsi"/>
          <w:sz w:val="24"/>
          <w:szCs w:val="24"/>
        </w:rPr>
        <w:t>The course cannot be designated as a college course for part of the term and as a high school course for part of the term.</w:t>
      </w:r>
    </w:p>
    <w:p w:rsidR="00447094" w:rsidRPr="00447094" w:rsidRDefault="00447094" w:rsidP="004A5BED">
      <w:pPr>
        <w:pStyle w:val="ListParagraph"/>
        <w:numPr>
          <w:ilvl w:val="1"/>
          <w:numId w:val="14"/>
        </w:numPr>
        <w:spacing w:after="120" w:line="276" w:lineRule="auto"/>
        <w:contextualSpacing/>
        <w:rPr>
          <w:rFonts w:asciiTheme="minorHAnsi" w:hAnsiTheme="minorHAnsi"/>
          <w:sz w:val="24"/>
          <w:szCs w:val="24"/>
        </w:rPr>
      </w:pPr>
      <w:r w:rsidRPr="00447094">
        <w:rPr>
          <w:rFonts w:asciiTheme="minorHAnsi" w:hAnsiTheme="minorHAnsi"/>
          <w:sz w:val="24"/>
          <w:szCs w:val="24"/>
        </w:rPr>
        <w:t xml:space="preserve">High School enrollment is based on weekly instructional minutes </w:t>
      </w:r>
    </w:p>
    <w:p w:rsidR="00447094" w:rsidRDefault="00447094" w:rsidP="004A5BED">
      <w:pPr>
        <w:pStyle w:val="ListParagraph"/>
        <w:numPr>
          <w:ilvl w:val="2"/>
          <w:numId w:val="11"/>
        </w:numPr>
        <w:spacing w:after="120" w:line="276" w:lineRule="auto"/>
        <w:contextualSpacing/>
        <w:rPr>
          <w:rFonts w:asciiTheme="minorHAnsi" w:hAnsiTheme="minorHAnsi"/>
          <w:sz w:val="24"/>
          <w:szCs w:val="24"/>
        </w:rPr>
      </w:pPr>
      <w:r w:rsidRPr="00447094">
        <w:rPr>
          <w:rFonts w:asciiTheme="minorHAnsi" w:hAnsiTheme="minorHAnsi"/>
          <w:sz w:val="24"/>
          <w:szCs w:val="24"/>
        </w:rPr>
        <w:lastRenderedPageBreak/>
        <w:t>1,500 instructional minutes= 1.0 FTE</w:t>
      </w:r>
      <w:r w:rsidR="004F4885">
        <w:rPr>
          <w:rFonts w:asciiTheme="minorHAnsi" w:hAnsiTheme="minorHAnsi"/>
          <w:sz w:val="24"/>
          <w:szCs w:val="24"/>
        </w:rPr>
        <w:t>; most high schools have 6 hour days, thus the schedule can include (5) one-hour high school classes for 1.0 FTE, leaving one class session available for a college class.</w:t>
      </w:r>
    </w:p>
    <w:p w:rsidR="004F4885" w:rsidRPr="00447094" w:rsidRDefault="004F4885" w:rsidP="004A5BED">
      <w:pPr>
        <w:pStyle w:val="ListParagraph"/>
        <w:numPr>
          <w:ilvl w:val="2"/>
          <w:numId w:val="11"/>
        </w:numPr>
        <w:spacing w:after="120" w:line="276" w:lineRule="auto"/>
        <w:contextualSpacing/>
        <w:rPr>
          <w:rFonts w:asciiTheme="minorHAnsi" w:hAnsiTheme="minorHAnsi"/>
          <w:sz w:val="24"/>
          <w:szCs w:val="24"/>
        </w:rPr>
      </w:pPr>
      <w:r>
        <w:rPr>
          <w:rFonts w:asciiTheme="minorHAnsi" w:hAnsiTheme="minorHAnsi"/>
          <w:sz w:val="24"/>
          <w:szCs w:val="24"/>
        </w:rPr>
        <w:t>Variables and complexities in the bell schedule limit the running start in the high school model</w:t>
      </w:r>
    </w:p>
    <w:p w:rsidR="007A5F58" w:rsidRPr="00447094" w:rsidRDefault="007A5F58" w:rsidP="004A5BED">
      <w:pPr>
        <w:pStyle w:val="ListParagraph"/>
        <w:numPr>
          <w:ilvl w:val="1"/>
          <w:numId w:val="15"/>
        </w:numPr>
        <w:spacing w:after="120" w:line="276" w:lineRule="auto"/>
        <w:contextualSpacing/>
        <w:rPr>
          <w:rFonts w:asciiTheme="minorHAnsi" w:hAnsiTheme="minorHAnsi"/>
          <w:sz w:val="24"/>
          <w:szCs w:val="24"/>
        </w:rPr>
      </w:pPr>
      <w:r w:rsidRPr="00447094">
        <w:rPr>
          <w:rFonts w:asciiTheme="minorHAnsi" w:hAnsiTheme="minorHAnsi"/>
          <w:sz w:val="24"/>
          <w:szCs w:val="24"/>
        </w:rPr>
        <w:t xml:space="preserve">College FTE is based on </w:t>
      </w:r>
      <w:r w:rsidR="0092777F">
        <w:rPr>
          <w:rFonts w:asciiTheme="minorHAnsi" w:hAnsiTheme="minorHAnsi"/>
          <w:sz w:val="24"/>
          <w:szCs w:val="24"/>
        </w:rPr>
        <w:t>enrolled college</w:t>
      </w:r>
      <w:r w:rsidR="00447094">
        <w:rPr>
          <w:rFonts w:asciiTheme="minorHAnsi" w:hAnsiTheme="minorHAnsi"/>
          <w:sz w:val="24"/>
          <w:szCs w:val="24"/>
        </w:rPr>
        <w:t xml:space="preserve"> credits</w:t>
      </w:r>
      <w:r w:rsidRPr="00447094">
        <w:rPr>
          <w:rFonts w:asciiTheme="minorHAnsi" w:hAnsiTheme="minorHAnsi"/>
          <w:sz w:val="24"/>
          <w:szCs w:val="24"/>
        </w:rPr>
        <w:t xml:space="preserve"> </w:t>
      </w:r>
    </w:p>
    <w:p w:rsidR="00447094" w:rsidRDefault="00447094" w:rsidP="004A5BED">
      <w:pPr>
        <w:pStyle w:val="ListParagraph"/>
        <w:numPr>
          <w:ilvl w:val="2"/>
          <w:numId w:val="11"/>
        </w:numPr>
        <w:spacing w:after="120" w:line="276" w:lineRule="auto"/>
        <w:contextualSpacing/>
        <w:rPr>
          <w:rFonts w:asciiTheme="minorHAnsi" w:hAnsiTheme="minorHAnsi"/>
          <w:sz w:val="24"/>
          <w:szCs w:val="24"/>
        </w:rPr>
      </w:pPr>
      <w:r w:rsidRPr="00447094">
        <w:rPr>
          <w:rFonts w:asciiTheme="minorHAnsi" w:hAnsiTheme="minorHAnsi"/>
          <w:sz w:val="24"/>
          <w:szCs w:val="24"/>
        </w:rPr>
        <w:t>15 credits= 1.0 FTE</w:t>
      </w:r>
    </w:p>
    <w:p w:rsidR="00F67124" w:rsidRDefault="00F67124" w:rsidP="004A5BED">
      <w:pPr>
        <w:pStyle w:val="ListParagraph"/>
        <w:numPr>
          <w:ilvl w:val="0"/>
          <w:numId w:val="11"/>
        </w:numPr>
        <w:spacing w:after="120" w:line="276" w:lineRule="auto"/>
        <w:contextualSpacing/>
        <w:rPr>
          <w:rFonts w:asciiTheme="minorHAnsi" w:hAnsiTheme="minorHAnsi"/>
          <w:sz w:val="24"/>
          <w:szCs w:val="24"/>
        </w:rPr>
      </w:pPr>
      <w:r>
        <w:rPr>
          <w:rFonts w:asciiTheme="minorHAnsi" w:hAnsiTheme="minorHAnsi"/>
          <w:sz w:val="24"/>
          <w:szCs w:val="24"/>
        </w:rPr>
        <w:t>Count Day</w:t>
      </w:r>
    </w:p>
    <w:p w:rsidR="00F67124" w:rsidRDefault="00F67124" w:rsidP="004A5BED">
      <w:pPr>
        <w:pStyle w:val="ListParagraph"/>
        <w:numPr>
          <w:ilvl w:val="1"/>
          <w:numId w:val="16"/>
        </w:numPr>
        <w:spacing w:after="120" w:line="276" w:lineRule="auto"/>
        <w:contextualSpacing/>
        <w:rPr>
          <w:rFonts w:asciiTheme="minorHAnsi" w:hAnsiTheme="minorHAnsi"/>
          <w:sz w:val="24"/>
          <w:szCs w:val="24"/>
        </w:rPr>
      </w:pPr>
      <w:r>
        <w:rPr>
          <w:rFonts w:asciiTheme="minorHAnsi" w:hAnsiTheme="minorHAnsi"/>
          <w:sz w:val="24"/>
          <w:szCs w:val="24"/>
        </w:rPr>
        <w:t>Running Start in high school setting must follow the high school calendar</w:t>
      </w:r>
    </w:p>
    <w:p w:rsidR="00F67124" w:rsidRPr="00447094" w:rsidRDefault="00F67124" w:rsidP="004A5BED">
      <w:pPr>
        <w:pStyle w:val="ListParagraph"/>
        <w:numPr>
          <w:ilvl w:val="0"/>
          <w:numId w:val="11"/>
        </w:numPr>
        <w:spacing w:after="120" w:line="276" w:lineRule="auto"/>
        <w:contextualSpacing/>
        <w:rPr>
          <w:rFonts w:asciiTheme="minorHAnsi" w:hAnsiTheme="minorHAnsi"/>
          <w:sz w:val="24"/>
          <w:szCs w:val="24"/>
        </w:rPr>
      </w:pPr>
      <w:r>
        <w:rPr>
          <w:rFonts w:asciiTheme="minorHAnsi" w:hAnsiTheme="minorHAnsi"/>
          <w:sz w:val="24"/>
          <w:szCs w:val="24"/>
        </w:rPr>
        <w:t>1.2 FTE Limitation</w:t>
      </w:r>
    </w:p>
    <w:p w:rsidR="00F67124" w:rsidRPr="00641A9C" w:rsidRDefault="00641A9C" w:rsidP="004A5BED">
      <w:pPr>
        <w:pStyle w:val="ListParagraph"/>
        <w:numPr>
          <w:ilvl w:val="1"/>
          <w:numId w:val="17"/>
        </w:numPr>
        <w:spacing w:after="120" w:line="276" w:lineRule="auto"/>
        <w:contextualSpacing/>
        <w:rPr>
          <w:rFonts w:asciiTheme="minorHAnsi" w:hAnsiTheme="minorHAnsi"/>
          <w:sz w:val="24"/>
          <w:szCs w:val="24"/>
        </w:rPr>
      </w:pPr>
      <w:r>
        <w:rPr>
          <w:rFonts w:asciiTheme="minorHAnsi" w:hAnsiTheme="minorHAnsi"/>
          <w:sz w:val="24"/>
          <w:szCs w:val="24"/>
        </w:rPr>
        <w:t>A R</w:t>
      </w:r>
      <w:r w:rsidR="00F67124" w:rsidRPr="00641A9C">
        <w:rPr>
          <w:rFonts w:asciiTheme="minorHAnsi" w:hAnsiTheme="minorHAnsi"/>
          <w:sz w:val="24"/>
          <w:szCs w:val="24"/>
        </w:rPr>
        <w:t xml:space="preserve">unning Start </w:t>
      </w:r>
      <w:r w:rsidRPr="00641A9C">
        <w:rPr>
          <w:rFonts w:asciiTheme="minorHAnsi" w:hAnsiTheme="minorHAnsi"/>
          <w:sz w:val="24"/>
          <w:szCs w:val="24"/>
        </w:rPr>
        <w:t>student</w:t>
      </w:r>
      <w:r w:rsidR="00F67124" w:rsidRPr="00641A9C">
        <w:rPr>
          <w:rFonts w:asciiTheme="minorHAnsi" w:hAnsiTheme="minorHAnsi"/>
          <w:sz w:val="24"/>
          <w:szCs w:val="24"/>
        </w:rPr>
        <w:t xml:space="preserve"> is limited to a </w:t>
      </w:r>
      <w:r w:rsidRPr="00641A9C">
        <w:rPr>
          <w:rFonts w:asciiTheme="minorHAnsi" w:hAnsiTheme="minorHAnsi"/>
          <w:sz w:val="24"/>
          <w:szCs w:val="24"/>
        </w:rPr>
        <w:t>combined</w:t>
      </w:r>
      <w:r w:rsidR="00F67124" w:rsidRPr="00641A9C">
        <w:rPr>
          <w:rFonts w:asciiTheme="minorHAnsi" w:hAnsiTheme="minorHAnsi"/>
          <w:sz w:val="24"/>
          <w:szCs w:val="24"/>
        </w:rPr>
        <w:t xml:space="preserve"> 1.2 FTE for each month except </w:t>
      </w:r>
      <w:r w:rsidRPr="00641A9C">
        <w:rPr>
          <w:rFonts w:asciiTheme="minorHAnsi" w:hAnsiTheme="minorHAnsi"/>
          <w:sz w:val="24"/>
          <w:szCs w:val="24"/>
        </w:rPr>
        <w:t>January</w:t>
      </w:r>
      <w:r w:rsidR="00CA1781">
        <w:rPr>
          <w:rFonts w:asciiTheme="minorHAnsi" w:hAnsiTheme="minorHAnsi"/>
          <w:sz w:val="24"/>
          <w:szCs w:val="24"/>
        </w:rPr>
        <w:t xml:space="preserve">, where there may be </w:t>
      </w:r>
      <w:r w:rsidR="0092777F">
        <w:rPr>
          <w:rFonts w:asciiTheme="minorHAnsi" w:hAnsiTheme="minorHAnsi"/>
          <w:sz w:val="24"/>
          <w:szCs w:val="24"/>
        </w:rPr>
        <w:t xml:space="preserve">an </w:t>
      </w:r>
      <w:r w:rsidR="00CA1781">
        <w:rPr>
          <w:rFonts w:asciiTheme="minorHAnsi" w:hAnsiTheme="minorHAnsi"/>
          <w:sz w:val="24"/>
          <w:szCs w:val="24"/>
        </w:rPr>
        <w:t xml:space="preserve">overlap in college and high school terms. An overlap, </w:t>
      </w:r>
      <w:r w:rsidR="0092777F">
        <w:rPr>
          <w:rFonts w:asciiTheme="minorHAnsi" w:hAnsiTheme="minorHAnsi"/>
          <w:sz w:val="24"/>
          <w:szCs w:val="24"/>
        </w:rPr>
        <w:t>creating more</w:t>
      </w:r>
      <w:r w:rsidR="00CA1781">
        <w:rPr>
          <w:rFonts w:asciiTheme="minorHAnsi" w:hAnsiTheme="minorHAnsi"/>
          <w:sz w:val="24"/>
          <w:szCs w:val="24"/>
        </w:rPr>
        <w:t xml:space="preserve"> than 1.2 FTE in January, may impact a student’s FTE limit in spring.</w:t>
      </w:r>
    </w:p>
    <w:p w:rsidR="007A5F58" w:rsidRDefault="00CA1781" w:rsidP="004A5BED">
      <w:pPr>
        <w:pStyle w:val="ListParagraph"/>
        <w:numPr>
          <w:ilvl w:val="1"/>
          <w:numId w:val="17"/>
        </w:numPr>
        <w:spacing w:after="120" w:line="276" w:lineRule="auto"/>
        <w:contextualSpacing/>
        <w:rPr>
          <w:rFonts w:asciiTheme="minorHAnsi" w:hAnsiTheme="minorHAnsi"/>
          <w:sz w:val="24"/>
          <w:szCs w:val="24"/>
        </w:rPr>
      </w:pPr>
      <w:r>
        <w:rPr>
          <w:rFonts w:asciiTheme="minorHAnsi" w:hAnsiTheme="minorHAnsi"/>
          <w:sz w:val="24"/>
          <w:szCs w:val="24"/>
        </w:rPr>
        <w:t xml:space="preserve">When a student is enrolled in more than one college or university (e.g. taking one course at Tacoma Community College and one course at Pierce), </w:t>
      </w:r>
      <w:r w:rsidR="007A5F58" w:rsidRPr="00641A9C">
        <w:rPr>
          <w:rFonts w:asciiTheme="minorHAnsi" w:hAnsiTheme="minorHAnsi"/>
          <w:sz w:val="24"/>
          <w:szCs w:val="24"/>
        </w:rPr>
        <w:t>OSPI does</w:t>
      </w:r>
      <w:r w:rsidR="00F67124" w:rsidRPr="00641A9C">
        <w:rPr>
          <w:rFonts w:asciiTheme="minorHAnsi" w:hAnsiTheme="minorHAnsi"/>
          <w:sz w:val="24"/>
          <w:szCs w:val="24"/>
        </w:rPr>
        <w:t xml:space="preserve"> not determine who has priority</w:t>
      </w:r>
      <w:r>
        <w:rPr>
          <w:rFonts w:asciiTheme="minorHAnsi" w:hAnsiTheme="minorHAnsi"/>
          <w:sz w:val="24"/>
          <w:szCs w:val="24"/>
        </w:rPr>
        <w:t xml:space="preserve"> for claiming the FTE</w:t>
      </w:r>
      <w:r w:rsidR="00F67124" w:rsidRPr="00641A9C">
        <w:rPr>
          <w:rFonts w:asciiTheme="minorHAnsi" w:hAnsiTheme="minorHAnsi"/>
          <w:sz w:val="24"/>
          <w:szCs w:val="24"/>
        </w:rPr>
        <w:t>,</w:t>
      </w:r>
      <w:r w:rsidR="007A5F58" w:rsidRPr="00641A9C">
        <w:rPr>
          <w:rFonts w:asciiTheme="minorHAnsi" w:hAnsiTheme="minorHAnsi"/>
          <w:sz w:val="24"/>
          <w:szCs w:val="24"/>
        </w:rPr>
        <w:t xml:space="preserve"> just that 1.2 FTE </w:t>
      </w:r>
      <w:r w:rsidR="00BD636F">
        <w:rPr>
          <w:rFonts w:asciiTheme="minorHAnsi" w:hAnsiTheme="minorHAnsi"/>
          <w:sz w:val="24"/>
          <w:szCs w:val="24"/>
        </w:rPr>
        <w:t>is</w:t>
      </w:r>
      <w:r w:rsidR="00BD636F" w:rsidRPr="00641A9C">
        <w:rPr>
          <w:rFonts w:asciiTheme="minorHAnsi" w:hAnsiTheme="minorHAnsi"/>
          <w:sz w:val="24"/>
          <w:szCs w:val="24"/>
        </w:rPr>
        <w:t xml:space="preserve"> </w:t>
      </w:r>
      <w:r w:rsidR="007A5F58" w:rsidRPr="00641A9C">
        <w:rPr>
          <w:rFonts w:asciiTheme="minorHAnsi" w:hAnsiTheme="minorHAnsi"/>
          <w:sz w:val="24"/>
          <w:szCs w:val="24"/>
        </w:rPr>
        <w:t>not exceeded</w:t>
      </w:r>
      <w:r w:rsidR="00304A27">
        <w:rPr>
          <w:rFonts w:asciiTheme="minorHAnsi" w:hAnsiTheme="minorHAnsi"/>
          <w:sz w:val="24"/>
          <w:szCs w:val="24"/>
        </w:rPr>
        <w:t>.</w:t>
      </w:r>
    </w:p>
    <w:p w:rsidR="00ED6BFF" w:rsidRDefault="00ED6BFF" w:rsidP="004A5BED">
      <w:pPr>
        <w:pStyle w:val="ListParagraph"/>
        <w:numPr>
          <w:ilvl w:val="0"/>
          <w:numId w:val="11"/>
        </w:numPr>
        <w:spacing w:after="120" w:line="276" w:lineRule="auto"/>
        <w:contextualSpacing/>
        <w:rPr>
          <w:rFonts w:asciiTheme="minorHAnsi" w:hAnsiTheme="minorHAnsi"/>
          <w:sz w:val="24"/>
          <w:szCs w:val="24"/>
        </w:rPr>
      </w:pPr>
      <w:r>
        <w:rPr>
          <w:rFonts w:asciiTheme="minorHAnsi" w:hAnsiTheme="minorHAnsi"/>
          <w:sz w:val="24"/>
          <w:szCs w:val="24"/>
        </w:rPr>
        <w:t xml:space="preserve">Apportionment and Distribution </w:t>
      </w:r>
    </w:p>
    <w:p w:rsidR="00ED6BFF" w:rsidRDefault="00ED6BFF" w:rsidP="004A5BED">
      <w:pPr>
        <w:pStyle w:val="ListParagraph"/>
        <w:numPr>
          <w:ilvl w:val="1"/>
          <w:numId w:val="18"/>
        </w:numPr>
        <w:spacing w:after="120" w:line="276" w:lineRule="auto"/>
        <w:contextualSpacing/>
        <w:rPr>
          <w:rFonts w:asciiTheme="minorHAnsi" w:hAnsiTheme="minorHAnsi"/>
          <w:sz w:val="24"/>
          <w:szCs w:val="24"/>
        </w:rPr>
      </w:pPr>
      <w:r w:rsidRPr="00ED6BFF">
        <w:rPr>
          <w:rFonts w:asciiTheme="minorHAnsi" w:hAnsiTheme="minorHAnsi"/>
          <w:sz w:val="24"/>
          <w:szCs w:val="24"/>
        </w:rPr>
        <w:t>R</w:t>
      </w:r>
      <w:r>
        <w:rPr>
          <w:rFonts w:asciiTheme="minorHAnsi" w:hAnsiTheme="minorHAnsi"/>
          <w:sz w:val="24"/>
          <w:szCs w:val="24"/>
        </w:rPr>
        <w:t>unning Start rates are for 2014-15 are:</w:t>
      </w:r>
    </w:p>
    <w:p w:rsidR="00ED6BFF" w:rsidRDefault="00ED6BFF" w:rsidP="004A5BED">
      <w:pPr>
        <w:pStyle w:val="ListParagraph"/>
        <w:numPr>
          <w:ilvl w:val="2"/>
          <w:numId w:val="11"/>
        </w:numPr>
        <w:spacing w:after="120" w:line="276" w:lineRule="auto"/>
        <w:contextualSpacing/>
        <w:rPr>
          <w:rFonts w:asciiTheme="minorHAnsi" w:hAnsiTheme="minorHAnsi"/>
          <w:sz w:val="24"/>
          <w:szCs w:val="24"/>
        </w:rPr>
      </w:pPr>
      <w:r>
        <w:rPr>
          <w:rFonts w:asciiTheme="minorHAnsi" w:hAnsiTheme="minorHAnsi"/>
          <w:sz w:val="24"/>
          <w:szCs w:val="24"/>
        </w:rPr>
        <w:t>non-vocational- $5755.84</w:t>
      </w:r>
    </w:p>
    <w:p w:rsidR="00C81C9A" w:rsidRPr="00ED6BFF" w:rsidRDefault="00C81C9A" w:rsidP="004A5BED">
      <w:pPr>
        <w:pStyle w:val="ListParagraph"/>
        <w:numPr>
          <w:ilvl w:val="2"/>
          <w:numId w:val="11"/>
        </w:numPr>
        <w:spacing w:after="120" w:line="276" w:lineRule="auto"/>
        <w:contextualSpacing/>
        <w:rPr>
          <w:rFonts w:asciiTheme="minorHAnsi" w:hAnsiTheme="minorHAnsi"/>
          <w:sz w:val="24"/>
          <w:szCs w:val="24"/>
        </w:rPr>
      </w:pPr>
      <w:r w:rsidRPr="00ED6BFF">
        <w:rPr>
          <w:rFonts w:asciiTheme="minorHAnsi" w:hAnsiTheme="minorHAnsi"/>
          <w:sz w:val="24"/>
          <w:szCs w:val="24"/>
        </w:rPr>
        <w:t xml:space="preserve">vocational- </w:t>
      </w:r>
      <w:r w:rsidR="00ED6BFF">
        <w:rPr>
          <w:rFonts w:asciiTheme="minorHAnsi" w:hAnsiTheme="minorHAnsi"/>
          <w:sz w:val="24"/>
          <w:szCs w:val="24"/>
        </w:rPr>
        <w:t>$</w:t>
      </w:r>
      <w:r w:rsidRPr="00ED6BFF">
        <w:rPr>
          <w:rFonts w:asciiTheme="minorHAnsi" w:hAnsiTheme="minorHAnsi"/>
          <w:sz w:val="24"/>
          <w:szCs w:val="24"/>
        </w:rPr>
        <w:t>6097.56</w:t>
      </w:r>
    </w:p>
    <w:p w:rsidR="00C81C9A" w:rsidRDefault="00BF1982" w:rsidP="004A5BED">
      <w:pPr>
        <w:pStyle w:val="ListParagraph"/>
        <w:numPr>
          <w:ilvl w:val="1"/>
          <w:numId w:val="18"/>
        </w:numPr>
        <w:spacing w:after="120" w:line="276" w:lineRule="auto"/>
        <w:contextualSpacing/>
        <w:rPr>
          <w:rFonts w:asciiTheme="minorHAnsi" w:hAnsiTheme="minorHAnsi"/>
          <w:sz w:val="24"/>
          <w:szCs w:val="24"/>
        </w:rPr>
      </w:pPr>
      <w:r>
        <w:rPr>
          <w:rFonts w:asciiTheme="minorHAnsi" w:hAnsiTheme="minorHAnsi"/>
          <w:sz w:val="24"/>
          <w:szCs w:val="24"/>
        </w:rPr>
        <w:t xml:space="preserve">For Running Start, </w:t>
      </w:r>
      <w:r w:rsidR="004F4885">
        <w:rPr>
          <w:rFonts w:asciiTheme="minorHAnsi" w:hAnsiTheme="minorHAnsi"/>
          <w:sz w:val="24"/>
          <w:szCs w:val="24"/>
        </w:rPr>
        <w:t xml:space="preserve">funding </w:t>
      </w:r>
      <w:r w:rsidR="00ED6BFF">
        <w:rPr>
          <w:rFonts w:asciiTheme="minorHAnsi" w:hAnsiTheme="minorHAnsi"/>
          <w:sz w:val="24"/>
          <w:szCs w:val="24"/>
        </w:rPr>
        <w:t>go</w:t>
      </w:r>
      <w:r w:rsidR="004F4885">
        <w:rPr>
          <w:rFonts w:asciiTheme="minorHAnsi" w:hAnsiTheme="minorHAnsi"/>
          <w:sz w:val="24"/>
          <w:szCs w:val="24"/>
        </w:rPr>
        <w:t xml:space="preserve">es </w:t>
      </w:r>
      <w:r w:rsidR="00ED6BFF">
        <w:rPr>
          <w:rFonts w:asciiTheme="minorHAnsi" w:hAnsiTheme="minorHAnsi"/>
          <w:sz w:val="24"/>
          <w:szCs w:val="24"/>
        </w:rPr>
        <w:t xml:space="preserve">to </w:t>
      </w:r>
      <w:r w:rsidR="004F4885">
        <w:rPr>
          <w:rFonts w:asciiTheme="minorHAnsi" w:hAnsiTheme="minorHAnsi"/>
          <w:sz w:val="24"/>
          <w:szCs w:val="24"/>
        </w:rPr>
        <w:t xml:space="preserve">the school district, then </w:t>
      </w:r>
      <w:r w:rsidR="00C81C9A" w:rsidRPr="00ED6BFF">
        <w:rPr>
          <w:rFonts w:asciiTheme="minorHAnsi" w:hAnsiTheme="minorHAnsi"/>
          <w:sz w:val="24"/>
          <w:szCs w:val="24"/>
        </w:rPr>
        <w:t xml:space="preserve">93% of </w:t>
      </w:r>
      <w:r w:rsidR="004F4885">
        <w:rPr>
          <w:rFonts w:asciiTheme="minorHAnsi" w:hAnsiTheme="minorHAnsi"/>
          <w:sz w:val="24"/>
          <w:szCs w:val="24"/>
        </w:rPr>
        <w:t xml:space="preserve">the </w:t>
      </w:r>
      <w:r w:rsidR="00ED6BFF">
        <w:rPr>
          <w:rFonts w:asciiTheme="minorHAnsi" w:hAnsiTheme="minorHAnsi"/>
          <w:sz w:val="24"/>
          <w:szCs w:val="24"/>
        </w:rPr>
        <w:t>fund</w:t>
      </w:r>
      <w:r w:rsidR="004F4885">
        <w:rPr>
          <w:rFonts w:asciiTheme="minorHAnsi" w:hAnsiTheme="minorHAnsi"/>
          <w:sz w:val="24"/>
          <w:szCs w:val="24"/>
        </w:rPr>
        <w:t>ing</w:t>
      </w:r>
      <w:r w:rsidR="00ED6BFF">
        <w:rPr>
          <w:rFonts w:asciiTheme="minorHAnsi" w:hAnsiTheme="minorHAnsi"/>
          <w:sz w:val="24"/>
          <w:szCs w:val="24"/>
        </w:rPr>
        <w:t xml:space="preserve"> </w:t>
      </w:r>
      <w:r w:rsidR="004F4885">
        <w:rPr>
          <w:rFonts w:asciiTheme="minorHAnsi" w:hAnsiTheme="minorHAnsi"/>
          <w:sz w:val="24"/>
          <w:szCs w:val="24"/>
        </w:rPr>
        <w:t>is</w:t>
      </w:r>
      <w:r w:rsidR="00ED6BFF">
        <w:rPr>
          <w:rFonts w:asciiTheme="minorHAnsi" w:hAnsiTheme="minorHAnsi"/>
          <w:sz w:val="24"/>
          <w:szCs w:val="24"/>
        </w:rPr>
        <w:t xml:space="preserve"> forwarded to </w:t>
      </w:r>
      <w:r w:rsidR="004F4885">
        <w:rPr>
          <w:rFonts w:asciiTheme="minorHAnsi" w:hAnsiTheme="minorHAnsi"/>
          <w:sz w:val="24"/>
          <w:szCs w:val="24"/>
        </w:rPr>
        <w:t xml:space="preserve">the college </w:t>
      </w:r>
      <w:r w:rsidR="00ED6BFF">
        <w:rPr>
          <w:rFonts w:asciiTheme="minorHAnsi" w:hAnsiTheme="minorHAnsi"/>
          <w:sz w:val="24"/>
          <w:szCs w:val="24"/>
        </w:rPr>
        <w:t xml:space="preserve">and 7% </w:t>
      </w:r>
      <w:r w:rsidR="004F4885">
        <w:rPr>
          <w:rFonts w:asciiTheme="minorHAnsi" w:hAnsiTheme="minorHAnsi"/>
          <w:sz w:val="24"/>
          <w:szCs w:val="24"/>
        </w:rPr>
        <w:t>of the funding is</w:t>
      </w:r>
      <w:r w:rsidR="00ED6BFF">
        <w:rPr>
          <w:rFonts w:asciiTheme="minorHAnsi" w:hAnsiTheme="minorHAnsi"/>
          <w:sz w:val="24"/>
          <w:szCs w:val="24"/>
        </w:rPr>
        <w:t xml:space="preserve"> retained by </w:t>
      </w:r>
      <w:r w:rsidR="004F4885">
        <w:rPr>
          <w:rFonts w:asciiTheme="minorHAnsi" w:hAnsiTheme="minorHAnsi"/>
          <w:sz w:val="24"/>
          <w:szCs w:val="24"/>
        </w:rPr>
        <w:t>the district</w:t>
      </w:r>
      <w:r>
        <w:rPr>
          <w:rFonts w:asciiTheme="minorHAnsi" w:hAnsiTheme="minorHAnsi"/>
          <w:sz w:val="24"/>
          <w:szCs w:val="24"/>
        </w:rPr>
        <w:t xml:space="preserve">; </w:t>
      </w:r>
      <w:r w:rsidR="004F4885">
        <w:rPr>
          <w:rFonts w:asciiTheme="minorHAnsi" w:hAnsiTheme="minorHAnsi"/>
          <w:sz w:val="24"/>
          <w:szCs w:val="24"/>
        </w:rPr>
        <w:t xml:space="preserve">for current models of Running Start being held in high schools, funding </w:t>
      </w:r>
      <w:r w:rsidR="0092777F">
        <w:rPr>
          <w:rFonts w:asciiTheme="minorHAnsi" w:hAnsiTheme="minorHAnsi"/>
          <w:sz w:val="24"/>
          <w:szCs w:val="24"/>
        </w:rPr>
        <w:t xml:space="preserve">splits are contracted between </w:t>
      </w:r>
      <w:r w:rsidR="004F4885">
        <w:rPr>
          <w:rFonts w:asciiTheme="minorHAnsi" w:hAnsiTheme="minorHAnsi"/>
          <w:sz w:val="24"/>
          <w:szCs w:val="24"/>
        </w:rPr>
        <w:t xml:space="preserve">school </w:t>
      </w:r>
      <w:r w:rsidR="0092777F">
        <w:rPr>
          <w:rFonts w:asciiTheme="minorHAnsi" w:hAnsiTheme="minorHAnsi"/>
          <w:sz w:val="24"/>
          <w:szCs w:val="24"/>
        </w:rPr>
        <w:t>districts and colleges</w:t>
      </w:r>
      <w:r w:rsidR="004F4885">
        <w:rPr>
          <w:rFonts w:asciiTheme="minorHAnsi" w:hAnsiTheme="minorHAnsi"/>
          <w:sz w:val="24"/>
          <w:szCs w:val="24"/>
        </w:rPr>
        <w:t>.</w:t>
      </w:r>
      <w:r>
        <w:rPr>
          <w:rFonts w:asciiTheme="minorHAnsi" w:hAnsiTheme="minorHAnsi"/>
          <w:sz w:val="24"/>
          <w:szCs w:val="24"/>
        </w:rPr>
        <w:t xml:space="preserve"> </w:t>
      </w:r>
    </w:p>
    <w:p w:rsidR="00A60BE1" w:rsidRPr="00ED6BFF" w:rsidRDefault="00A60BE1" w:rsidP="004A5BED">
      <w:pPr>
        <w:pStyle w:val="ListParagraph"/>
        <w:numPr>
          <w:ilvl w:val="1"/>
          <w:numId w:val="18"/>
        </w:numPr>
        <w:spacing w:after="120" w:line="276" w:lineRule="auto"/>
        <w:contextualSpacing/>
        <w:rPr>
          <w:rFonts w:asciiTheme="minorHAnsi" w:hAnsiTheme="minorHAnsi"/>
          <w:sz w:val="24"/>
          <w:szCs w:val="24"/>
        </w:rPr>
      </w:pPr>
      <w:r>
        <w:rPr>
          <w:rFonts w:asciiTheme="minorHAnsi" w:hAnsiTheme="minorHAnsi"/>
          <w:sz w:val="24"/>
          <w:szCs w:val="24"/>
        </w:rPr>
        <w:t xml:space="preserve">Funding 1080 hours=6 hours of instruction, not 5 hours. How will this work with the new 24 credit graduation requirement? </w:t>
      </w:r>
    </w:p>
    <w:p w:rsidR="002A7D6F" w:rsidRPr="002A7D6F" w:rsidRDefault="002A7D6F" w:rsidP="002A7D6F">
      <w:pPr>
        <w:spacing w:after="120" w:line="276" w:lineRule="auto"/>
        <w:contextualSpacing/>
        <w:rPr>
          <w:rFonts w:asciiTheme="minorHAnsi" w:hAnsiTheme="minorHAnsi"/>
          <w:sz w:val="24"/>
          <w:szCs w:val="24"/>
        </w:rPr>
      </w:pPr>
      <w:r w:rsidRPr="002A7D6F">
        <w:rPr>
          <w:rFonts w:asciiTheme="minorHAnsi" w:hAnsiTheme="minorHAnsi"/>
          <w:b/>
          <w:sz w:val="24"/>
          <w:szCs w:val="24"/>
        </w:rPr>
        <w:t>Group Discussion</w:t>
      </w:r>
    </w:p>
    <w:p w:rsidR="00CA3AFA" w:rsidRDefault="00CA3AFA" w:rsidP="004A5BED">
      <w:pPr>
        <w:pStyle w:val="ListParagraph"/>
        <w:numPr>
          <w:ilvl w:val="0"/>
          <w:numId w:val="18"/>
        </w:numPr>
        <w:spacing w:after="120" w:line="276" w:lineRule="auto"/>
        <w:contextualSpacing/>
        <w:rPr>
          <w:rFonts w:asciiTheme="minorHAnsi" w:hAnsiTheme="minorHAnsi"/>
          <w:sz w:val="24"/>
          <w:szCs w:val="24"/>
        </w:rPr>
      </w:pPr>
      <w:r>
        <w:rPr>
          <w:rFonts w:asciiTheme="minorHAnsi" w:hAnsiTheme="minorHAnsi"/>
          <w:sz w:val="24"/>
          <w:szCs w:val="24"/>
        </w:rPr>
        <w:t>University of Washington doesn’t participate in Running Start</w:t>
      </w:r>
    </w:p>
    <w:p w:rsidR="00CA3AFA" w:rsidRDefault="00CA3AFA" w:rsidP="004A5BED">
      <w:pPr>
        <w:pStyle w:val="ListParagraph"/>
        <w:numPr>
          <w:ilvl w:val="0"/>
          <w:numId w:val="18"/>
        </w:numPr>
        <w:spacing w:after="120" w:line="276" w:lineRule="auto"/>
        <w:contextualSpacing/>
        <w:rPr>
          <w:rFonts w:asciiTheme="minorHAnsi" w:hAnsiTheme="minorHAnsi"/>
          <w:sz w:val="24"/>
          <w:szCs w:val="24"/>
        </w:rPr>
      </w:pPr>
      <w:r>
        <w:rPr>
          <w:rFonts w:asciiTheme="minorHAnsi" w:hAnsiTheme="minorHAnsi"/>
          <w:sz w:val="24"/>
          <w:szCs w:val="24"/>
        </w:rPr>
        <w:t xml:space="preserve">At the baccalaureate institutions, there is a waiver of 2 credits. They are receiving lower funds for HS students attending college courses. </w:t>
      </w:r>
    </w:p>
    <w:p w:rsidR="002A7D6F" w:rsidRPr="002A7D6F" w:rsidRDefault="00CA3AFA" w:rsidP="004A5BED">
      <w:pPr>
        <w:pStyle w:val="ListParagraph"/>
        <w:numPr>
          <w:ilvl w:val="0"/>
          <w:numId w:val="18"/>
        </w:numPr>
        <w:spacing w:after="120" w:line="276" w:lineRule="auto"/>
        <w:contextualSpacing/>
        <w:rPr>
          <w:rFonts w:asciiTheme="minorHAnsi" w:hAnsiTheme="minorHAnsi"/>
          <w:sz w:val="24"/>
          <w:szCs w:val="24"/>
        </w:rPr>
      </w:pPr>
      <w:r>
        <w:rPr>
          <w:rFonts w:asciiTheme="minorHAnsi" w:hAnsiTheme="minorHAnsi"/>
          <w:sz w:val="24"/>
          <w:szCs w:val="24"/>
        </w:rPr>
        <w:t>Complexity in paperwork, administration load may be determining which students participate in which programs. 93/7 percentage split</w:t>
      </w:r>
      <w:r w:rsidR="00012655">
        <w:rPr>
          <w:rFonts w:asciiTheme="minorHAnsi" w:hAnsiTheme="minorHAnsi"/>
          <w:sz w:val="24"/>
          <w:szCs w:val="24"/>
        </w:rPr>
        <w:t xml:space="preserve"> [28A.630.310 (4)]</w:t>
      </w:r>
      <w:r>
        <w:rPr>
          <w:rFonts w:asciiTheme="minorHAnsi" w:hAnsiTheme="minorHAnsi"/>
          <w:sz w:val="24"/>
          <w:szCs w:val="24"/>
        </w:rPr>
        <w:t>, 1.2 FTE limit (variables in bell schedule, minutes in class to determine), complexity of funding application</w:t>
      </w:r>
    </w:p>
    <w:p w:rsidR="00363166" w:rsidRPr="00CA3AFA" w:rsidRDefault="00363166" w:rsidP="00CA3AFA">
      <w:pPr>
        <w:pStyle w:val="ListParagraph"/>
        <w:numPr>
          <w:ilvl w:val="0"/>
          <w:numId w:val="18"/>
        </w:numPr>
        <w:spacing w:after="120" w:line="276" w:lineRule="auto"/>
        <w:contextualSpacing/>
        <w:rPr>
          <w:rFonts w:asciiTheme="minorHAnsi" w:hAnsiTheme="minorHAnsi"/>
          <w:sz w:val="24"/>
          <w:szCs w:val="24"/>
        </w:rPr>
      </w:pPr>
      <w:r w:rsidRPr="00CA3AFA">
        <w:rPr>
          <w:rFonts w:asciiTheme="minorHAnsi" w:hAnsiTheme="minorHAnsi"/>
          <w:sz w:val="24"/>
          <w:szCs w:val="24"/>
        </w:rPr>
        <w:t>Students and families pay transportation costs, book costs, and fees; this should be tak</w:t>
      </w:r>
      <w:r w:rsidR="00CA3AFA" w:rsidRPr="00CA3AFA">
        <w:rPr>
          <w:rFonts w:asciiTheme="minorHAnsi" w:hAnsiTheme="minorHAnsi"/>
          <w:sz w:val="24"/>
          <w:szCs w:val="24"/>
        </w:rPr>
        <w:t xml:space="preserve">en out of the decision </w:t>
      </w:r>
      <w:r w:rsidRPr="00CA3AFA">
        <w:rPr>
          <w:rFonts w:asciiTheme="minorHAnsi" w:hAnsiTheme="minorHAnsi"/>
          <w:sz w:val="24"/>
          <w:szCs w:val="24"/>
        </w:rPr>
        <w:t>making</w:t>
      </w:r>
      <w:r w:rsidR="00CA3AFA" w:rsidRPr="00CA3AFA">
        <w:rPr>
          <w:rFonts w:asciiTheme="minorHAnsi" w:hAnsiTheme="minorHAnsi"/>
          <w:sz w:val="24"/>
          <w:szCs w:val="24"/>
        </w:rPr>
        <w:t xml:space="preserve"> – create a cost-neutral model</w:t>
      </w:r>
    </w:p>
    <w:p w:rsidR="00363166" w:rsidRPr="00CA3AFA" w:rsidRDefault="00CA3AFA" w:rsidP="00CA3AFA">
      <w:pPr>
        <w:pStyle w:val="ListParagraph"/>
        <w:numPr>
          <w:ilvl w:val="0"/>
          <w:numId w:val="18"/>
        </w:numPr>
        <w:spacing w:after="120" w:line="276" w:lineRule="auto"/>
        <w:contextualSpacing/>
        <w:rPr>
          <w:rFonts w:asciiTheme="minorHAnsi" w:hAnsiTheme="minorHAnsi"/>
          <w:sz w:val="24"/>
          <w:szCs w:val="24"/>
        </w:rPr>
      </w:pPr>
      <w:r>
        <w:rPr>
          <w:rFonts w:asciiTheme="minorHAnsi" w:hAnsiTheme="minorHAnsi"/>
          <w:sz w:val="24"/>
          <w:szCs w:val="24"/>
        </w:rPr>
        <w:t>Variation on program names is</w:t>
      </w:r>
      <w:r w:rsidR="00363166" w:rsidRPr="00CA3AFA">
        <w:rPr>
          <w:rFonts w:asciiTheme="minorHAnsi" w:hAnsiTheme="minorHAnsi"/>
          <w:sz w:val="24"/>
          <w:szCs w:val="24"/>
        </w:rPr>
        <w:t xml:space="preserve"> confusing</w:t>
      </w:r>
      <w:r>
        <w:rPr>
          <w:rFonts w:asciiTheme="minorHAnsi" w:hAnsiTheme="minorHAnsi"/>
          <w:sz w:val="24"/>
          <w:szCs w:val="24"/>
        </w:rPr>
        <w:t xml:space="preserve"> for all.</w:t>
      </w:r>
      <w:r w:rsidR="00363166" w:rsidRPr="00CA3AFA">
        <w:rPr>
          <w:rFonts w:asciiTheme="minorHAnsi" w:hAnsiTheme="minorHAnsi"/>
          <w:sz w:val="24"/>
          <w:szCs w:val="24"/>
        </w:rPr>
        <w:t xml:space="preserve"> </w:t>
      </w:r>
      <w:proofErr w:type="spellStart"/>
      <w:proofErr w:type="gramStart"/>
      <w:r w:rsidR="00363166" w:rsidRPr="00CA3AFA">
        <w:rPr>
          <w:rFonts w:asciiTheme="minorHAnsi" w:hAnsiTheme="minorHAnsi"/>
          <w:sz w:val="24"/>
          <w:szCs w:val="24"/>
        </w:rPr>
        <w:t>eg</w:t>
      </w:r>
      <w:proofErr w:type="spellEnd"/>
      <w:proofErr w:type="gramEnd"/>
      <w:r w:rsidR="00363166" w:rsidRPr="00CA3AFA">
        <w:rPr>
          <w:rFonts w:asciiTheme="minorHAnsi" w:hAnsiTheme="minorHAnsi"/>
          <w:sz w:val="24"/>
          <w:szCs w:val="24"/>
        </w:rPr>
        <w:t xml:space="preserve"> College in the HS, traditional Running Start, Running Start in HS. </w:t>
      </w:r>
    </w:p>
    <w:p w:rsidR="00363166" w:rsidRDefault="00CA3AFA" w:rsidP="00CA3AFA">
      <w:pPr>
        <w:pStyle w:val="ListParagraph"/>
        <w:numPr>
          <w:ilvl w:val="0"/>
          <w:numId w:val="18"/>
        </w:numPr>
        <w:spacing w:after="120" w:line="276" w:lineRule="auto"/>
        <w:contextualSpacing/>
        <w:rPr>
          <w:rFonts w:asciiTheme="minorHAnsi" w:hAnsiTheme="minorHAnsi"/>
          <w:sz w:val="24"/>
          <w:szCs w:val="24"/>
        </w:rPr>
      </w:pPr>
      <w:r w:rsidRPr="00CA3AFA">
        <w:rPr>
          <w:rFonts w:asciiTheme="minorHAnsi" w:hAnsiTheme="minorHAnsi"/>
          <w:sz w:val="24"/>
          <w:szCs w:val="24"/>
        </w:rPr>
        <w:lastRenderedPageBreak/>
        <w:t>Simplify the funding model</w:t>
      </w:r>
      <w:r>
        <w:rPr>
          <w:rFonts w:asciiTheme="minorHAnsi" w:hAnsiTheme="minorHAnsi"/>
          <w:sz w:val="24"/>
          <w:szCs w:val="24"/>
        </w:rPr>
        <w:t xml:space="preserve"> – take funding out of the </w:t>
      </w:r>
      <w:r w:rsidR="00BD636F">
        <w:rPr>
          <w:rFonts w:asciiTheme="minorHAnsi" w:hAnsiTheme="minorHAnsi"/>
          <w:sz w:val="24"/>
          <w:szCs w:val="24"/>
        </w:rPr>
        <w:t xml:space="preserve">decision of which program is best for each student. </w:t>
      </w:r>
      <w:r>
        <w:rPr>
          <w:rFonts w:asciiTheme="minorHAnsi" w:hAnsiTheme="minorHAnsi"/>
          <w:sz w:val="24"/>
          <w:szCs w:val="24"/>
        </w:rPr>
        <w:t>Transportation and book costs are concerns for Running Start.</w:t>
      </w:r>
      <w:r w:rsidR="00012655">
        <w:rPr>
          <w:rFonts w:asciiTheme="minorHAnsi" w:hAnsiTheme="minorHAnsi"/>
          <w:sz w:val="24"/>
          <w:szCs w:val="24"/>
        </w:rPr>
        <w:t xml:space="preserve"> Funding might go up for RS as a result of </w:t>
      </w:r>
      <w:proofErr w:type="spellStart"/>
      <w:r w:rsidR="00012655">
        <w:rPr>
          <w:rFonts w:asciiTheme="minorHAnsi" w:hAnsiTheme="minorHAnsi"/>
          <w:sz w:val="24"/>
          <w:szCs w:val="24"/>
        </w:rPr>
        <w:t>McCleary</w:t>
      </w:r>
      <w:proofErr w:type="spellEnd"/>
      <w:r w:rsidR="00012655">
        <w:rPr>
          <w:rFonts w:asciiTheme="minorHAnsi" w:hAnsiTheme="minorHAnsi"/>
          <w:sz w:val="24"/>
          <w:szCs w:val="24"/>
        </w:rPr>
        <w:t xml:space="preserve">. </w:t>
      </w:r>
    </w:p>
    <w:p w:rsidR="00304A27" w:rsidRDefault="00012655" w:rsidP="00CA3AFA">
      <w:pPr>
        <w:pStyle w:val="ListParagraph"/>
        <w:numPr>
          <w:ilvl w:val="0"/>
          <w:numId w:val="18"/>
        </w:numPr>
        <w:spacing w:after="120" w:line="276" w:lineRule="auto"/>
        <w:contextualSpacing/>
        <w:rPr>
          <w:rFonts w:asciiTheme="minorHAnsi" w:hAnsiTheme="minorHAnsi"/>
          <w:sz w:val="24"/>
          <w:szCs w:val="24"/>
        </w:rPr>
      </w:pPr>
      <w:r>
        <w:rPr>
          <w:rFonts w:asciiTheme="minorHAnsi" w:hAnsiTheme="minorHAnsi"/>
          <w:sz w:val="24"/>
          <w:szCs w:val="24"/>
        </w:rPr>
        <w:t xml:space="preserve">2.0 would reduce work for HE registrars and HS counselors. If increased to 1.4, the issue of restrictions on spring quarter would essentially be eliminated. Most students are at 1.4 or 1.6, as a maximum. </w:t>
      </w:r>
    </w:p>
    <w:p w:rsidR="00012655" w:rsidRPr="00CA3AFA" w:rsidRDefault="00012655" w:rsidP="00CA3AFA">
      <w:pPr>
        <w:pStyle w:val="ListParagraph"/>
        <w:numPr>
          <w:ilvl w:val="0"/>
          <w:numId w:val="18"/>
        </w:numPr>
        <w:spacing w:after="120" w:line="276" w:lineRule="auto"/>
        <w:contextualSpacing/>
        <w:rPr>
          <w:rFonts w:asciiTheme="minorHAnsi" w:hAnsiTheme="minorHAnsi"/>
          <w:sz w:val="24"/>
          <w:szCs w:val="24"/>
        </w:rPr>
      </w:pPr>
      <w:r>
        <w:rPr>
          <w:rFonts w:asciiTheme="minorHAnsi" w:hAnsiTheme="minorHAnsi"/>
          <w:sz w:val="24"/>
          <w:szCs w:val="24"/>
        </w:rPr>
        <w:t xml:space="preserve">Currently, 26% of College in the High School students </w:t>
      </w:r>
      <w:proofErr w:type="gramStart"/>
      <w:r>
        <w:rPr>
          <w:rFonts w:asciiTheme="minorHAnsi" w:hAnsiTheme="minorHAnsi"/>
          <w:sz w:val="24"/>
          <w:szCs w:val="24"/>
        </w:rPr>
        <w:t>are</w:t>
      </w:r>
      <w:proofErr w:type="gramEnd"/>
      <w:r>
        <w:rPr>
          <w:rFonts w:asciiTheme="minorHAnsi" w:hAnsiTheme="minorHAnsi"/>
          <w:sz w:val="24"/>
          <w:szCs w:val="24"/>
        </w:rPr>
        <w:t xml:space="preserve"> 9</w:t>
      </w:r>
      <w:r w:rsidRPr="00012655">
        <w:rPr>
          <w:rFonts w:asciiTheme="minorHAnsi" w:hAnsiTheme="minorHAnsi"/>
          <w:sz w:val="24"/>
          <w:szCs w:val="24"/>
          <w:vertAlign w:val="superscript"/>
        </w:rPr>
        <w:t>th</w:t>
      </w:r>
      <w:r>
        <w:rPr>
          <w:rFonts w:asciiTheme="minorHAnsi" w:hAnsiTheme="minorHAnsi"/>
          <w:sz w:val="24"/>
          <w:szCs w:val="24"/>
        </w:rPr>
        <w:t xml:space="preserve"> or 10</w:t>
      </w:r>
      <w:r w:rsidRPr="00012655">
        <w:rPr>
          <w:rFonts w:asciiTheme="minorHAnsi" w:hAnsiTheme="minorHAnsi"/>
          <w:sz w:val="24"/>
          <w:szCs w:val="24"/>
          <w:vertAlign w:val="superscript"/>
        </w:rPr>
        <w:t>th</w:t>
      </w:r>
      <w:r>
        <w:rPr>
          <w:rFonts w:asciiTheme="minorHAnsi" w:hAnsiTheme="minorHAnsi"/>
          <w:sz w:val="24"/>
          <w:szCs w:val="24"/>
        </w:rPr>
        <w:t xml:space="preserve"> graders.</w:t>
      </w:r>
    </w:p>
    <w:p w:rsidR="00282258" w:rsidRDefault="002A7D6F" w:rsidP="004A5BED">
      <w:pPr>
        <w:pStyle w:val="ListParagraph"/>
        <w:numPr>
          <w:ilvl w:val="0"/>
          <w:numId w:val="18"/>
        </w:numPr>
        <w:spacing w:after="120" w:line="276" w:lineRule="auto"/>
        <w:contextualSpacing/>
        <w:rPr>
          <w:rFonts w:asciiTheme="minorHAnsi" w:hAnsiTheme="minorHAnsi"/>
          <w:sz w:val="24"/>
          <w:szCs w:val="24"/>
        </w:rPr>
      </w:pPr>
      <w:r w:rsidRPr="002A7D6F">
        <w:rPr>
          <w:rFonts w:asciiTheme="minorHAnsi" w:hAnsiTheme="minorHAnsi"/>
          <w:sz w:val="24"/>
          <w:szCs w:val="24"/>
        </w:rPr>
        <w:t>There are</w:t>
      </w:r>
      <w:r w:rsidR="00282258" w:rsidRPr="002A7D6F">
        <w:rPr>
          <w:rFonts w:asciiTheme="minorHAnsi" w:hAnsiTheme="minorHAnsi"/>
          <w:sz w:val="24"/>
          <w:szCs w:val="24"/>
        </w:rPr>
        <w:t xml:space="preserve"> disincentives for </w:t>
      </w:r>
      <w:r w:rsidRPr="002A7D6F">
        <w:rPr>
          <w:rFonts w:asciiTheme="minorHAnsi" w:hAnsiTheme="minorHAnsi"/>
          <w:sz w:val="24"/>
          <w:szCs w:val="24"/>
        </w:rPr>
        <w:t>high schools</w:t>
      </w:r>
      <w:r w:rsidR="00282258" w:rsidRPr="002A7D6F">
        <w:rPr>
          <w:rFonts w:asciiTheme="minorHAnsi" w:hAnsiTheme="minorHAnsi"/>
          <w:sz w:val="24"/>
          <w:szCs w:val="24"/>
        </w:rPr>
        <w:t xml:space="preserve"> to have their students</w:t>
      </w:r>
      <w:r w:rsidRPr="002A7D6F">
        <w:rPr>
          <w:rFonts w:asciiTheme="minorHAnsi" w:hAnsiTheme="minorHAnsi"/>
          <w:sz w:val="24"/>
          <w:szCs w:val="24"/>
        </w:rPr>
        <w:t xml:space="preserve"> leave campus (for traditional Running S</w:t>
      </w:r>
      <w:r w:rsidR="00282258" w:rsidRPr="002A7D6F">
        <w:rPr>
          <w:rFonts w:asciiTheme="minorHAnsi" w:hAnsiTheme="minorHAnsi"/>
          <w:sz w:val="24"/>
          <w:szCs w:val="24"/>
        </w:rPr>
        <w:t>tart program)</w:t>
      </w:r>
      <w:r w:rsidR="00CA3AFA">
        <w:rPr>
          <w:rFonts w:asciiTheme="minorHAnsi" w:hAnsiTheme="minorHAnsi"/>
          <w:sz w:val="24"/>
          <w:szCs w:val="24"/>
        </w:rPr>
        <w:t>. School districts don’t want to lose their FTE – they need the funds.</w:t>
      </w:r>
    </w:p>
    <w:p w:rsidR="00CA3AFA" w:rsidRDefault="00CA3AFA" w:rsidP="004A5BED">
      <w:pPr>
        <w:pStyle w:val="ListParagraph"/>
        <w:numPr>
          <w:ilvl w:val="0"/>
          <w:numId w:val="18"/>
        </w:numPr>
        <w:spacing w:after="120" w:line="276" w:lineRule="auto"/>
        <w:contextualSpacing/>
        <w:rPr>
          <w:rFonts w:asciiTheme="minorHAnsi" w:hAnsiTheme="minorHAnsi"/>
          <w:sz w:val="24"/>
          <w:szCs w:val="24"/>
        </w:rPr>
      </w:pPr>
      <w:r>
        <w:rPr>
          <w:rFonts w:asciiTheme="minorHAnsi" w:hAnsiTheme="minorHAnsi"/>
          <w:sz w:val="24"/>
          <w:szCs w:val="24"/>
        </w:rPr>
        <w:t>Legislative intent to accelerate academics. Performance levels are posted to the OSPI report card because of this legislation.</w:t>
      </w:r>
    </w:p>
    <w:p w:rsidR="00012655" w:rsidRPr="002A7D6F" w:rsidRDefault="00012655" w:rsidP="004A5BED">
      <w:pPr>
        <w:pStyle w:val="ListParagraph"/>
        <w:numPr>
          <w:ilvl w:val="0"/>
          <w:numId w:val="18"/>
        </w:numPr>
        <w:spacing w:after="120" w:line="276" w:lineRule="auto"/>
        <w:contextualSpacing/>
        <w:rPr>
          <w:rFonts w:asciiTheme="minorHAnsi" w:hAnsiTheme="minorHAnsi"/>
          <w:sz w:val="24"/>
          <w:szCs w:val="24"/>
        </w:rPr>
      </w:pPr>
      <w:r>
        <w:rPr>
          <w:rFonts w:asciiTheme="minorHAnsi" w:hAnsiTheme="minorHAnsi"/>
          <w:sz w:val="24"/>
          <w:szCs w:val="24"/>
        </w:rPr>
        <w:t>Washington standards for dual credit programs were adopted in 2004. WA standards might be higher than NACEP standards, but the NACEP accreditation process is more robust. The state and NACEP standards seem aligned.</w:t>
      </w:r>
    </w:p>
    <w:p w:rsidR="00C33EF8" w:rsidRPr="004170D1" w:rsidRDefault="00C33EF8" w:rsidP="00C33EF8">
      <w:pPr>
        <w:pStyle w:val="ListParagraph"/>
        <w:numPr>
          <w:ilvl w:val="0"/>
          <w:numId w:val="0"/>
        </w:numPr>
        <w:ind w:left="1080"/>
        <w:rPr>
          <w:rFonts w:asciiTheme="minorHAnsi" w:hAnsiTheme="minorHAnsi"/>
          <w:sz w:val="24"/>
          <w:szCs w:val="24"/>
        </w:rPr>
      </w:pPr>
    </w:p>
    <w:p w:rsidR="00224555" w:rsidRDefault="00C33EF8" w:rsidP="000F6B7D">
      <w:pPr>
        <w:spacing w:after="120" w:line="276" w:lineRule="auto"/>
        <w:contextualSpacing/>
        <w:rPr>
          <w:rFonts w:asciiTheme="minorHAnsi" w:hAnsiTheme="minorHAnsi"/>
          <w:b/>
          <w:sz w:val="24"/>
          <w:szCs w:val="24"/>
        </w:rPr>
      </w:pPr>
      <w:r w:rsidRPr="000F6B7D">
        <w:rPr>
          <w:rFonts w:asciiTheme="minorHAnsi" w:hAnsiTheme="minorHAnsi"/>
          <w:b/>
          <w:sz w:val="24"/>
          <w:szCs w:val="24"/>
        </w:rPr>
        <w:t>Discuss draft recommendations in areas of</w:t>
      </w:r>
      <w:r w:rsidR="000F6B7D">
        <w:rPr>
          <w:rFonts w:asciiTheme="minorHAnsi" w:hAnsiTheme="minorHAnsi"/>
          <w:b/>
          <w:sz w:val="24"/>
          <w:szCs w:val="24"/>
        </w:rPr>
        <w:t xml:space="preserve"> quality, access, and structure</w:t>
      </w:r>
    </w:p>
    <w:p w:rsidR="000F6B7D" w:rsidRDefault="00CA5D65" w:rsidP="000F6B7D">
      <w:pPr>
        <w:spacing w:after="120" w:line="276" w:lineRule="auto"/>
        <w:contextualSpacing/>
        <w:rPr>
          <w:rFonts w:asciiTheme="minorHAnsi" w:hAnsiTheme="minorHAnsi"/>
          <w:sz w:val="24"/>
          <w:szCs w:val="24"/>
        </w:rPr>
      </w:pPr>
      <w:hyperlink r:id="rId15" w:history="1">
        <w:r w:rsidR="0092777F" w:rsidRPr="0092777F">
          <w:rPr>
            <w:rStyle w:val="Hyperlink"/>
            <w:rFonts w:asciiTheme="minorHAnsi" w:hAnsiTheme="minorHAnsi"/>
            <w:sz w:val="24"/>
            <w:szCs w:val="24"/>
          </w:rPr>
          <w:t>Dual Credit infographic</w:t>
        </w:r>
      </w:hyperlink>
      <w:r w:rsidR="0092777F">
        <w:rPr>
          <w:rFonts w:asciiTheme="minorHAnsi" w:hAnsiTheme="minorHAnsi"/>
          <w:sz w:val="24"/>
          <w:szCs w:val="24"/>
        </w:rPr>
        <w:t xml:space="preserve"> (updated on 07/08/14, to include revisions from this discussion)</w:t>
      </w:r>
    </w:p>
    <w:p w:rsidR="000F6B7D" w:rsidRDefault="00831EC3" w:rsidP="000F6B7D">
      <w:pPr>
        <w:spacing w:after="120" w:line="276" w:lineRule="auto"/>
        <w:contextualSpacing/>
        <w:rPr>
          <w:rFonts w:asciiTheme="minorHAnsi" w:hAnsiTheme="minorHAnsi"/>
          <w:sz w:val="24"/>
          <w:szCs w:val="24"/>
        </w:rPr>
      </w:pPr>
      <w:r>
        <w:rPr>
          <w:rFonts w:asciiTheme="minorHAnsi" w:hAnsiTheme="minorHAnsi"/>
          <w:sz w:val="24"/>
          <w:szCs w:val="24"/>
        </w:rPr>
        <w:t>Recommendations on policies regarding dual credit through course completion will be presented to the WSAC Committee for Academic Affairs in July. The recommendations will be presented to the WSAC Council in August, for consideration as the Council prioritizes action items for 2015.</w:t>
      </w:r>
    </w:p>
    <w:p w:rsidR="00831EC3" w:rsidRDefault="00831EC3" w:rsidP="000F6B7D">
      <w:pPr>
        <w:spacing w:after="120" w:line="276" w:lineRule="auto"/>
        <w:contextualSpacing/>
        <w:rPr>
          <w:rFonts w:asciiTheme="minorHAnsi" w:hAnsiTheme="minorHAnsi"/>
          <w:sz w:val="24"/>
          <w:szCs w:val="24"/>
        </w:rPr>
      </w:pPr>
    </w:p>
    <w:p w:rsidR="00831EC3" w:rsidRDefault="00831EC3" w:rsidP="000F6B7D">
      <w:pPr>
        <w:spacing w:after="120" w:line="276" w:lineRule="auto"/>
        <w:contextualSpacing/>
        <w:rPr>
          <w:rFonts w:asciiTheme="minorHAnsi" w:hAnsiTheme="minorHAnsi"/>
          <w:sz w:val="24"/>
          <w:szCs w:val="24"/>
        </w:rPr>
      </w:pPr>
      <w:r>
        <w:rPr>
          <w:rFonts w:asciiTheme="minorHAnsi" w:hAnsiTheme="minorHAnsi"/>
          <w:sz w:val="24"/>
          <w:szCs w:val="24"/>
        </w:rPr>
        <w:t>The Dual Credit workgroup will continue to meet after September, to complete the work of reviewing current policies and drafting proposed polices regarding dual credit by exam (e.g. AP, IB and Cambridge programs)</w:t>
      </w:r>
    </w:p>
    <w:p w:rsidR="00181FD2" w:rsidRPr="001567AF" w:rsidRDefault="001567AF" w:rsidP="004A5BED">
      <w:pPr>
        <w:pStyle w:val="ListParagraph"/>
        <w:numPr>
          <w:ilvl w:val="0"/>
          <w:numId w:val="13"/>
        </w:numPr>
        <w:spacing w:after="120" w:line="276" w:lineRule="auto"/>
        <w:contextualSpacing/>
        <w:rPr>
          <w:rFonts w:asciiTheme="minorHAnsi" w:hAnsiTheme="minorHAnsi"/>
          <w:sz w:val="24"/>
          <w:szCs w:val="24"/>
        </w:rPr>
      </w:pPr>
      <w:r w:rsidRPr="001567AF">
        <w:rPr>
          <w:rFonts w:asciiTheme="minorHAnsi" w:hAnsiTheme="minorHAnsi"/>
          <w:sz w:val="24"/>
          <w:szCs w:val="24"/>
        </w:rPr>
        <w:t xml:space="preserve">College in the High School </w:t>
      </w:r>
    </w:p>
    <w:p w:rsidR="00831EC3" w:rsidRDefault="001567AF" w:rsidP="004A5BED">
      <w:pPr>
        <w:pStyle w:val="ListParagraph"/>
        <w:numPr>
          <w:ilvl w:val="1"/>
          <w:numId w:val="13"/>
        </w:numPr>
        <w:spacing w:after="120" w:line="276" w:lineRule="auto"/>
        <w:contextualSpacing/>
        <w:rPr>
          <w:rFonts w:asciiTheme="minorHAnsi" w:hAnsiTheme="minorHAnsi"/>
          <w:sz w:val="24"/>
          <w:szCs w:val="24"/>
        </w:rPr>
      </w:pPr>
      <w:r w:rsidRPr="00831EC3">
        <w:rPr>
          <w:rFonts w:asciiTheme="minorHAnsi" w:hAnsiTheme="minorHAnsi"/>
          <w:b/>
          <w:sz w:val="24"/>
          <w:szCs w:val="24"/>
        </w:rPr>
        <w:t>Access-</w:t>
      </w:r>
      <w:r w:rsidRPr="00831EC3">
        <w:rPr>
          <w:rFonts w:asciiTheme="minorHAnsi" w:hAnsiTheme="minorHAnsi"/>
          <w:sz w:val="24"/>
          <w:szCs w:val="24"/>
        </w:rPr>
        <w:t xml:space="preserve"> </w:t>
      </w:r>
      <w:r w:rsidR="00181FD2" w:rsidRPr="00831EC3">
        <w:rPr>
          <w:rFonts w:asciiTheme="minorHAnsi" w:hAnsiTheme="minorHAnsi"/>
          <w:sz w:val="24"/>
          <w:szCs w:val="24"/>
        </w:rPr>
        <w:t>should we extend down to 9</w:t>
      </w:r>
      <w:r w:rsidR="00181FD2" w:rsidRPr="00831EC3">
        <w:rPr>
          <w:rFonts w:asciiTheme="minorHAnsi" w:hAnsiTheme="minorHAnsi"/>
          <w:sz w:val="24"/>
          <w:szCs w:val="24"/>
          <w:vertAlign w:val="superscript"/>
        </w:rPr>
        <w:t>th</w:t>
      </w:r>
      <w:r w:rsidR="00181FD2" w:rsidRPr="00831EC3">
        <w:rPr>
          <w:rFonts w:asciiTheme="minorHAnsi" w:hAnsiTheme="minorHAnsi"/>
          <w:sz w:val="24"/>
          <w:szCs w:val="24"/>
        </w:rPr>
        <w:t xml:space="preserve"> and 10</w:t>
      </w:r>
      <w:r w:rsidR="00181FD2" w:rsidRPr="00831EC3">
        <w:rPr>
          <w:rFonts w:asciiTheme="minorHAnsi" w:hAnsiTheme="minorHAnsi"/>
          <w:sz w:val="24"/>
          <w:szCs w:val="24"/>
          <w:vertAlign w:val="superscript"/>
        </w:rPr>
        <w:t>th</w:t>
      </w:r>
      <w:r w:rsidR="00181FD2" w:rsidRPr="00831EC3">
        <w:rPr>
          <w:rFonts w:asciiTheme="minorHAnsi" w:hAnsiTheme="minorHAnsi"/>
          <w:sz w:val="24"/>
          <w:szCs w:val="24"/>
        </w:rPr>
        <w:t xml:space="preserve"> grade? </w:t>
      </w:r>
      <w:r w:rsidR="00831EC3">
        <w:rPr>
          <w:rFonts w:asciiTheme="minorHAnsi" w:hAnsiTheme="minorHAnsi"/>
          <w:sz w:val="24"/>
          <w:szCs w:val="24"/>
        </w:rPr>
        <w:t>Discussion of issues around academic preparedness vs. developmental preparedness for adult environment. Does is make better sense to have academically prepared 9</w:t>
      </w:r>
      <w:r w:rsidR="00831EC3" w:rsidRPr="00831EC3">
        <w:rPr>
          <w:rFonts w:asciiTheme="minorHAnsi" w:hAnsiTheme="minorHAnsi"/>
          <w:sz w:val="24"/>
          <w:szCs w:val="24"/>
          <w:vertAlign w:val="superscript"/>
        </w:rPr>
        <w:t>th</w:t>
      </w:r>
      <w:r w:rsidR="00831EC3">
        <w:rPr>
          <w:rFonts w:asciiTheme="minorHAnsi" w:hAnsiTheme="minorHAnsi"/>
          <w:sz w:val="24"/>
          <w:szCs w:val="24"/>
        </w:rPr>
        <w:t xml:space="preserve"> and 10</w:t>
      </w:r>
      <w:r w:rsidR="00831EC3" w:rsidRPr="00831EC3">
        <w:rPr>
          <w:rFonts w:asciiTheme="minorHAnsi" w:hAnsiTheme="minorHAnsi"/>
          <w:sz w:val="24"/>
          <w:szCs w:val="24"/>
          <w:vertAlign w:val="superscript"/>
        </w:rPr>
        <w:t>th</w:t>
      </w:r>
      <w:r w:rsidR="00831EC3">
        <w:rPr>
          <w:rFonts w:asciiTheme="minorHAnsi" w:hAnsiTheme="minorHAnsi"/>
          <w:sz w:val="24"/>
          <w:szCs w:val="24"/>
        </w:rPr>
        <w:t xml:space="preserve"> graders remain on the high school campus than to have them in classrooms with adults? Consensus that 9 and 10 grades could be included in CHS.</w:t>
      </w:r>
    </w:p>
    <w:p w:rsidR="00181FD2" w:rsidRPr="00831EC3" w:rsidRDefault="001567AF" w:rsidP="004A5BED">
      <w:pPr>
        <w:pStyle w:val="ListParagraph"/>
        <w:numPr>
          <w:ilvl w:val="1"/>
          <w:numId w:val="13"/>
        </w:numPr>
        <w:spacing w:after="120" w:line="276" w:lineRule="auto"/>
        <w:contextualSpacing/>
        <w:rPr>
          <w:rFonts w:asciiTheme="minorHAnsi" w:hAnsiTheme="minorHAnsi"/>
          <w:sz w:val="24"/>
          <w:szCs w:val="24"/>
        </w:rPr>
      </w:pPr>
      <w:r w:rsidRPr="00831EC3">
        <w:rPr>
          <w:rFonts w:asciiTheme="minorHAnsi" w:hAnsiTheme="minorHAnsi"/>
          <w:b/>
          <w:sz w:val="24"/>
          <w:szCs w:val="24"/>
        </w:rPr>
        <w:t>Q</w:t>
      </w:r>
      <w:r w:rsidR="00181FD2" w:rsidRPr="00831EC3">
        <w:rPr>
          <w:rFonts w:asciiTheme="minorHAnsi" w:hAnsiTheme="minorHAnsi"/>
          <w:b/>
          <w:sz w:val="24"/>
          <w:szCs w:val="24"/>
        </w:rPr>
        <w:t>uality</w:t>
      </w:r>
      <w:r w:rsidR="00181FD2" w:rsidRPr="00831EC3">
        <w:rPr>
          <w:rFonts w:asciiTheme="minorHAnsi" w:hAnsiTheme="minorHAnsi"/>
          <w:sz w:val="24"/>
          <w:szCs w:val="24"/>
        </w:rPr>
        <w:t xml:space="preserve">- </w:t>
      </w:r>
      <w:r w:rsidR="00831EC3">
        <w:rPr>
          <w:rFonts w:asciiTheme="minorHAnsi" w:hAnsiTheme="minorHAnsi"/>
          <w:sz w:val="24"/>
          <w:szCs w:val="24"/>
        </w:rPr>
        <w:t>Are programs equal in quality</w:t>
      </w:r>
      <w:r w:rsidR="00181FD2" w:rsidRPr="00831EC3">
        <w:rPr>
          <w:rFonts w:asciiTheme="minorHAnsi" w:hAnsiTheme="minorHAnsi"/>
          <w:sz w:val="24"/>
          <w:szCs w:val="24"/>
        </w:rPr>
        <w:t>? Should they have to meet NACEP standards? Get accreditation</w:t>
      </w:r>
      <w:r w:rsidR="00831EC3">
        <w:rPr>
          <w:rFonts w:asciiTheme="minorHAnsi" w:hAnsiTheme="minorHAnsi"/>
          <w:sz w:val="24"/>
          <w:szCs w:val="24"/>
        </w:rPr>
        <w:t xml:space="preserve"> through NACEP</w:t>
      </w:r>
      <w:r w:rsidR="00181FD2" w:rsidRPr="00831EC3">
        <w:rPr>
          <w:rFonts w:asciiTheme="minorHAnsi" w:hAnsiTheme="minorHAnsi"/>
          <w:sz w:val="24"/>
          <w:szCs w:val="24"/>
        </w:rPr>
        <w:t xml:space="preserve">? </w:t>
      </w:r>
      <w:r w:rsidR="00BD636F">
        <w:rPr>
          <w:rFonts w:asciiTheme="minorHAnsi" w:hAnsiTheme="minorHAnsi"/>
          <w:sz w:val="24"/>
          <w:szCs w:val="24"/>
        </w:rPr>
        <w:t>Consensus that we should review existing state standards and update them, as necessary.</w:t>
      </w:r>
    </w:p>
    <w:p w:rsidR="001567AF" w:rsidRPr="00D050C1" w:rsidRDefault="00181FD2" w:rsidP="001567AF">
      <w:pPr>
        <w:pStyle w:val="ListParagraph"/>
        <w:numPr>
          <w:ilvl w:val="1"/>
          <w:numId w:val="13"/>
        </w:numPr>
        <w:spacing w:after="120" w:line="276" w:lineRule="auto"/>
        <w:contextualSpacing/>
        <w:rPr>
          <w:rFonts w:asciiTheme="minorHAnsi" w:hAnsiTheme="minorHAnsi"/>
          <w:sz w:val="24"/>
          <w:szCs w:val="24"/>
        </w:rPr>
      </w:pPr>
      <w:r w:rsidRPr="00D050C1">
        <w:rPr>
          <w:rFonts w:asciiTheme="minorHAnsi" w:hAnsiTheme="minorHAnsi"/>
          <w:b/>
          <w:sz w:val="24"/>
          <w:szCs w:val="24"/>
        </w:rPr>
        <w:t>Funding-</w:t>
      </w:r>
      <w:r w:rsidRPr="00D050C1">
        <w:rPr>
          <w:rFonts w:asciiTheme="minorHAnsi" w:hAnsiTheme="minorHAnsi"/>
          <w:sz w:val="24"/>
          <w:szCs w:val="24"/>
        </w:rPr>
        <w:t xml:space="preserve"> </w:t>
      </w:r>
      <w:r w:rsidR="00304A27">
        <w:rPr>
          <w:rFonts w:asciiTheme="minorHAnsi" w:hAnsiTheme="minorHAnsi"/>
          <w:sz w:val="24"/>
          <w:szCs w:val="24"/>
        </w:rPr>
        <w:t>Additional discussion is required.  Focused meeting of self-selected sub-group to discuss funding options will be held July 21.</w:t>
      </w:r>
    </w:p>
    <w:p w:rsidR="001567AF" w:rsidRPr="00D050C1" w:rsidRDefault="001567AF" w:rsidP="001567AF">
      <w:pPr>
        <w:pStyle w:val="ListParagraph"/>
        <w:numPr>
          <w:ilvl w:val="0"/>
          <w:numId w:val="13"/>
        </w:numPr>
        <w:spacing w:after="120" w:line="276" w:lineRule="auto"/>
        <w:contextualSpacing/>
        <w:rPr>
          <w:rFonts w:asciiTheme="minorHAnsi" w:hAnsiTheme="minorHAnsi"/>
          <w:sz w:val="24"/>
          <w:szCs w:val="24"/>
        </w:rPr>
      </w:pPr>
      <w:r w:rsidRPr="00D050C1">
        <w:rPr>
          <w:rFonts w:asciiTheme="minorHAnsi" w:hAnsiTheme="minorHAnsi"/>
          <w:sz w:val="24"/>
          <w:szCs w:val="24"/>
        </w:rPr>
        <w:t>Running Start</w:t>
      </w:r>
    </w:p>
    <w:p w:rsidR="0059526D" w:rsidRPr="00D050C1" w:rsidRDefault="001567AF" w:rsidP="001567AF">
      <w:pPr>
        <w:pStyle w:val="ListParagraph"/>
        <w:numPr>
          <w:ilvl w:val="1"/>
          <w:numId w:val="13"/>
        </w:numPr>
        <w:spacing w:after="120" w:line="276" w:lineRule="auto"/>
        <w:contextualSpacing/>
        <w:rPr>
          <w:rFonts w:asciiTheme="minorHAnsi" w:hAnsiTheme="minorHAnsi"/>
          <w:sz w:val="24"/>
          <w:szCs w:val="24"/>
        </w:rPr>
      </w:pPr>
      <w:r w:rsidRPr="00D050C1">
        <w:rPr>
          <w:rFonts w:asciiTheme="minorHAnsi" w:hAnsiTheme="minorHAnsi"/>
          <w:b/>
          <w:sz w:val="24"/>
          <w:szCs w:val="24"/>
        </w:rPr>
        <w:t>Access-</w:t>
      </w:r>
      <w:r w:rsidRPr="00D050C1">
        <w:rPr>
          <w:rFonts w:asciiTheme="minorHAnsi" w:hAnsiTheme="minorHAnsi"/>
          <w:sz w:val="24"/>
          <w:szCs w:val="24"/>
        </w:rPr>
        <w:t xml:space="preserve"> </w:t>
      </w:r>
      <w:r w:rsidR="0059526D" w:rsidRPr="00D050C1">
        <w:rPr>
          <w:rFonts w:asciiTheme="minorHAnsi" w:hAnsiTheme="minorHAnsi"/>
          <w:sz w:val="24"/>
          <w:szCs w:val="24"/>
        </w:rPr>
        <w:t>should parents in 9</w:t>
      </w:r>
      <w:r w:rsidR="0059526D" w:rsidRPr="00D050C1">
        <w:rPr>
          <w:rFonts w:asciiTheme="minorHAnsi" w:hAnsiTheme="minorHAnsi"/>
          <w:sz w:val="24"/>
          <w:szCs w:val="24"/>
          <w:vertAlign w:val="superscript"/>
        </w:rPr>
        <w:t>th</w:t>
      </w:r>
      <w:r w:rsidR="0059526D" w:rsidRPr="00D050C1">
        <w:rPr>
          <w:rFonts w:asciiTheme="minorHAnsi" w:hAnsiTheme="minorHAnsi"/>
          <w:sz w:val="24"/>
          <w:szCs w:val="24"/>
        </w:rPr>
        <w:t xml:space="preserve"> or 10</w:t>
      </w:r>
      <w:r w:rsidR="0059526D" w:rsidRPr="00D050C1">
        <w:rPr>
          <w:rFonts w:asciiTheme="minorHAnsi" w:hAnsiTheme="minorHAnsi"/>
          <w:sz w:val="24"/>
          <w:szCs w:val="24"/>
          <w:vertAlign w:val="superscript"/>
        </w:rPr>
        <w:t>th</w:t>
      </w:r>
      <w:r w:rsidR="0059526D" w:rsidRPr="00D050C1">
        <w:rPr>
          <w:rFonts w:asciiTheme="minorHAnsi" w:hAnsiTheme="minorHAnsi"/>
          <w:sz w:val="24"/>
          <w:szCs w:val="24"/>
        </w:rPr>
        <w:t xml:space="preserve"> grade be able to have alternative options besides AP courses? </w:t>
      </w:r>
      <w:r w:rsidR="00831EC3">
        <w:rPr>
          <w:rFonts w:asciiTheme="minorHAnsi" w:hAnsiTheme="minorHAnsi"/>
          <w:sz w:val="24"/>
          <w:szCs w:val="24"/>
        </w:rPr>
        <w:t>Consensus was that RS should remain option for 11 and 12 grades only.</w:t>
      </w:r>
    </w:p>
    <w:p w:rsidR="001567AF" w:rsidRPr="00D050C1" w:rsidRDefault="001567AF" w:rsidP="001567AF">
      <w:pPr>
        <w:pStyle w:val="ListParagraph"/>
        <w:numPr>
          <w:ilvl w:val="1"/>
          <w:numId w:val="13"/>
        </w:numPr>
        <w:spacing w:after="120" w:line="276" w:lineRule="auto"/>
        <w:contextualSpacing/>
        <w:rPr>
          <w:rFonts w:asciiTheme="minorHAnsi" w:hAnsiTheme="minorHAnsi"/>
          <w:sz w:val="24"/>
          <w:szCs w:val="24"/>
        </w:rPr>
      </w:pPr>
      <w:r w:rsidRPr="00D050C1">
        <w:rPr>
          <w:rFonts w:asciiTheme="minorHAnsi" w:hAnsiTheme="minorHAnsi"/>
          <w:b/>
          <w:sz w:val="24"/>
          <w:szCs w:val="24"/>
        </w:rPr>
        <w:lastRenderedPageBreak/>
        <w:t>Quality-</w:t>
      </w:r>
      <w:r w:rsidR="00A961D6">
        <w:rPr>
          <w:rFonts w:asciiTheme="minorHAnsi" w:hAnsiTheme="minorHAnsi"/>
          <w:b/>
          <w:sz w:val="24"/>
          <w:szCs w:val="24"/>
        </w:rPr>
        <w:t xml:space="preserve"> </w:t>
      </w:r>
      <w:r w:rsidR="00304A27" w:rsidRPr="00BD636F">
        <w:rPr>
          <w:rFonts w:asciiTheme="minorHAnsi" w:hAnsiTheme="minorHAnsi"/>
          <w:sz w:val="24"/>
          <w:szCs w:val="24"/>
        </w:rPr>
        <w:t xml:space="preserve">students are enrolled in college course and </w:t>
      </w:r>
      <w:r w:rsidR="00831EC3" w:rsidRPr="00304A27">
        <w:rPr>
          <w:rFonts w:asciiTheme="minorHAnsi" w:hAnsiTheme="minorHAnsi"/>
          <w:sz w:val="24"/>
          <w:szCs w:val="24"/>
        </w:rPr>
        <w:t>colleges</w:t>
      </w:r>
      <w:r w:rsidR="00831EC3">
        <w:rPr>
          <w:rFonts w:asciiTheme="minorHAnsi" w:hAnsiTheme="minorHAnsi"/>
          <w:sz w:val="24"/>
          <w:szCs w:val="24"/>
        </w:rPr>
        <w:t xml:space="preserve"> and universities have regional accreditation standards</w:t>
      </w:r>
      <w:r w:rsidR="00304A27">
        <w:rPr>
          <w:rFonts w:asciiTheme="minorHAnsi" w:hAnsiTheme="minorHAnsi"/>
          <w:sz w:val="24"/>
          <w:szCs w:val="24"/>
        </w:rPr>
        <w:t xml:space="preserve"> that address quality issues.</w:t>
      </w:r>
    </w:p>
    <w:p w:rsidR="001567AF" w:rsidRPr="00A961D6" w:rsidRDefault="001567AF" w:rsidP="001567AF">
      <w:pPr>
        <w:pStyle w:val="ListParagraph"/>
        <w:numPr>
          <w:ilvl w:val="1"/>
          <w:numId w:val="13"/>
        </w:numPr>
        <w:spacing w:after="120" w:line="276" w:lineRule="auto"/>
        <w:contextualSpacing/>
        <w:rPr>
          <w:rFonts w:asciiTheme="minorHAnsi" w:hAnsiTheme="minorHAnsi"/>
          <w:sz w:val="24"/>
          <w:szCs w:val="24"/>
        </w:rPr>
      </w:pPr>
      <w:r w:rsidRPr="00CC12CD">
        <w:rPr>
          <w:rFonts w:asciiTheme="minorHAnsi" w:hAnsiTheme="minorHAnsi"/>
          <w:b/>
          <w:sz w:val="24"/>
          <w:szCs w:val="24"/>
        </w:rPr>
        <w:t xml:space="preserve">Funding- </w:t>
      </w:r>
      <w:r w:rsidR="00A961D6" w:rsidRPr="00A961D6">
        <w:rPr>
          <w:rFonts w:asciiTheme="minorHAnsi" w:hAnsiTheme="minorHAnsi"/>
          <w:sz w:val="24"/>
          <w:szCs w:val="24"/>
        </w:rPr>
        <w:t>1.2 or 2.0 FTE?</w:t>
      </w:r>
      <w:r w:rsidR="00831EC3">
        <w:rPr>
          <w:rFonts w:asciiTheme="minorHAnsi" w:hAnsiTheme="minorHAnsi"/>
          <w:sz w:val="24"/>
          <w:szCs w:val="24"/>
        </w:rPr>
        <w:t xml:space="preserve"> When the change was made from 2.0 to 1.2, the assumed savings was $6mil. Actual savings may have been much less. T.J. will look up the numbers.</w:t>
      </w:r>
      <w:r w:rsidR="00304A27">
        <w:rPr>
          <w:rFonts w:asciiTheme="minorHAnsi" w:hAnsiTheme="minorHAnsi"/>
          <w:sz w:val="24"/>
          <w:szCs w:val="24"/>
        </w:rPr>
        <w:t xml:space="preserve">  There is a desire to add funding to assist with Transportation and Books.</w:t>
      </w:r>
    </w:p>
    <w:p w:rsidR="001567AF" w:rsidRPr="00D050C1" w:rsidRDefault="001567AF" w:rsidP="004A5BED">
      <w:pPr>
        <w:pStyle w:val="ListParagraph"/>
        <w:numPr>
          <w:ilvl w:val="0"/>
          <w:numId w:val="13"/>
        </w:numPr>
        <w:spacing w:after="120" w:line="276" w:lineRule="auto"/>
        <w:contextualSpacing/>
        <w:rPr>
          <w:rFonts w:asciiTheme="minorHAnsi" w:hAnsiTheme="minorHAnsi"/>
          <w:sz w:val="24"/>
          <w:szCs w:val="24"/>
        </w:rPr>
      </w:pPr>
      <w:r w:rsidRPr="00D050C1">
        <w:rPr>
          <w:rFonts w:asciiTheme="minorHAnsi" w:hAnsiTheme="minorHAnsi"/>
          <w:sz w:val="24"/>
          <w:szCs w:val="24"/>
        </w:rPr>
        <w:t>Group Discussion</w:t>
      </w:r>
    </w:p>
    <w:p w:rsidR="001567AF" w:rsidRPr="00D050C1" w:rsidRDefault="001567AF" w:rsidP="001567AF">
      <w:pPr>
        <w:pStyle w:val="ListParagraph"/>
        <w:numPr>
          <w:ilvl w:val="1"/>
          <w:numId w:val="13"/>
        </w:numPr>
        <w:spacing w:after="120" w:line="276" w:lineRule="auto"/>
        <w:contextualSpacing/>
        <w:rPr>
          <w:rFonts w:asciiTheme="minorHAnsi" w:hAnsiTheme="minorHAnsi"/>
          <w:sz w:val="24"/>
          <w:szCs w:val="24"/>
        </w:rPr>
      </w:pPr>
      <w:r w:rsidRPr="00D050C1">
        <w:rPr>
          <w:rFonts w:asciiTheme="minorHAnsi" w:hAnsiTheme="minorHAnsi"/>
          <w:sz w:val="24"/>
          <w:szCs w:val="24"/>
        </w:rPr>
        <w:t xml:space="preserve">Should there be a limitation on how many credits students can receive? </w:t>
      </w:r>
    </w:p>
    <w:p w:rsidR="00A60BE1" w:rsidRDefault="00012655" w:rsidP="00012655">
      <w:pPr>
        <w:pStyle w:val="ListParagraph"/>
        <w:numPr>
          <w:ilvl w:val="0"/>
          <w:numId w:val="23"/>
        </w:numPr>
        <w:spacing w:after="120" w:line="276" w:lineRule="auto"/>
        <w:contextualSpacing/>
        <w:rPr>
          <w:rFonts w:asciiTheme="minorHAnsi" w:hAnsiTheme="minorHAnsi"/>
          <w:sz w:val="24"/>
          <w:szCs w:val="24"/>
        </w:rPr>
      </w:pPr>
      <w:r>
        <w:rPr>
          <w:rFonts w:asciiTheme="minorHAnsi" w:hAnsiTheme="minorHAnsi"/>
          <w:sz w:val="24"/>
          <w:szCs w:val="24"/>
        </w:rPr>
        <w:t xml:space="preserve">Student financial aid implications – Dual credit students are not receiving financial aid, but their </w:t>
      </w:r>
      <w:r w:rsidR="00A60BE1">
        <w:rPr>
          <w:rFonts w:asciiTheme="minorHAnsi" w:hAnsiTheme="minorHAnsi"/>
          <w:sz w:val="24"/>
          <w:szCs w:val="24"/>
        </w:rPr>
        <w:t xml:space="preserve">future </w:t>
      </w:r>
      <w:r>
        <w:rPr>
          <w:rFonts w:asciiTheme="minorHAnsi" w:hAnsiTheme="minorHAnsi"/>
          <w:sz w:val="24"/>
          <w:szCs w:val="24"/>
        </w:rPr>
        <w:t xml:space="preserve">eligibility could be </w:t>
      </w:r>
      <w:r w:rsidR="00A60BE1">
        <w:rPr>
          <w:rFonts w:asciiTheme="minorHAnsi" w:hAnsiTheme="minorHAnsi"/>
          <w:sz w:val="24"/>
          <w:szCs w:val="24"/>
        </w:rPr>
        <w:t>affected. 150% rule and time limit.</w:t>
      </w:r>
    </w:p>
    <w:p w:rsidR="00DE2EA6" w:rsidRPr="00012655" w:rsidRDefault="00DE2EA6" w:rsidP="00012655">
      <w:pPr>
        <w:pStyle w:val="ListParagraph"/>
        <w:numPr>
          <w:ilvl w:val="0"/>
          <w:numId w:val="23"/>
        </w:numPr>
        <w:spacing w:after="120" w:line="276" w:lineRule="auto"/>
        <w:contextualSpacing/>
        <w:rPr>
          <w:rFonts w:asciiTheme="minorHAnsi" w:hAnsiTheme="minorHAnsi"/>
          <w:sz w:val="24"/>
          <w:szCs w:val="24"/>
        </w:rPr>
      </w:pPr>
      <w:r w:rsidRPr="00012655">
        <w:rPr>
          <w:rFonts w:asciiTheme="minorHAnsi" w:hAnsiTheme="minorHAnsi"/>
          <w:sz w:val="24"/>
          <w:szCs w:val="24"/>
        </w:rPr>
        <w:t>When Running Start began, colleges questioned if they wanted high school students on the campus at all; it seems appropriate if College in the HS is for 9-12, and Running Start is for 11-12</w:t>
      </w:r>
    </w:p>
    <w:p w:rsidR="0059526D" w:rsidRPr="00DE2EA6" w:rsidRDefault="001567AF" w:rsidP="004A5BED">
      <w:pPr>
        <w:pStyle w:val="ListParagraph"/>
        <w:numPr>
          <w:ilvl w:val="1"/>
          <w:numId w:val="13"/>
        </w:numPr>
        <w:spacing w:after="120" w:line="276" w:lineRule="auto"/>
        <w:contextualSpacing/>
        <w:rPr>
          <w:rFonts w:asciiTheme="minorHAnsi" w:hAnsiTheme="minorHAnsi"/>
          <w:sz w:val="24"/>
          <w:szCs w:val="24"/>
        </w:rPr>
      </w:pPr>
      <w:r w:rsidRPr="00DE2EA6">
        <w:rPr>
          <w:rFonts w:asciiTheme="minorHAnsi" w:hAnsiTheme="minorHAnsi"/>
          <w:sz w:val="24"/>
          <w:szCs w:val="24"/>
        </w:rPr>
        <w:t>Safety c</w:t>
      </w:r>
      <w:r w:rsidR="0059526D" w:rsidRPr="00DE2EA6">
        <w:rPr>
          <w:rFonts w:asciiTheme="minorHAnsi" w:hAnsiTheme="minorHAnsi"/>
          <w:sz w:val="24"/>
          <w:szCs w:val="24"/>
        </w:rPr>
        <w:t>oncern about 9</w:t>
      </w:r>
      <w:r w:rsidR="0059526D" w:rsidRPr="00DE2EA6">
        <w:rPr>
          <w:rFonts w:asciiTheme="minorHAnsi" w:hAnsiTheme="minorHAnsi"/>
          <w:sz w:val="24"/>
          <w:szCs w:val="24"/>
          <w:vertAlign w:val="superscript"/>
        </w:rPr>
        <w:t>th</w:t>
      </w:r>
      <w:r w:rsidR="0059526D" w:rsidRPr="00DE2EA6">
        <w:rPr>
          <w:rFonts w:asciiTheme="minorHAnsi" w:hAnsiTheme="minorHAnsi"/>
          <w:sz w:val="24"/>
          <w:szCs w:val="24"/>
        </w:rPr>
        <w:t xml:space="preserve"> and 10</w:t>
      </w:r>
      <w:r w:rsidR="0059526D" w:rsidRPr="00DE2EA6">
        <w:rPr>
          <w:rFonts w:asciiTheme="minorHAnsi" w:hAnsiTheme="minorHAnsi"/>
          <w:sz w:val="24"/>
          <w:szCs w:val="24"/>
          <w:vertAlign w:val="superscript"/>
        </w:rPr>
        <w:t>th</w:t>
      </w:r>
      <w:r w:rsidR="0059526D" w:rsidRPr="00DE2EA6">
        <w:rPr>
          <w:rFonts w:asciiTheme="minorHAnsi" w:hAnsiTheme="minorHAnsi"/>
          <w:sz w:val="24"/>
          <w:szCs w:val="24"/>
        </w:rPr>
        <w:t xml:space="preserve"> graders on college campuses</w:t>
      </w:r>
      <w:r w:rsidRPr="00DE2EA6">
        <w:rPr>
          <w:rFonts w:asciiTheme="minorHAnsi" w:hAnsiTheme="minorHAnsi"/>
          <w:sz w:val="24"/>
          <w:szCs w:val="24"/>
        </w:rPr>
        <w:t xml:space="preserve"> for Running Start</w:t>
      </w:r>
    </w:p>
    <w:p w:rsidR="00DE2EA6" w:rsidRPr="00DE2EA6" w:rsidRDefault="00DE2EA6" w:rsidP="00DE2EA6">
      <w:pPr>
        <w:pStyle w:val="ListParagraph"/>
        <w:numPr>
          <w:ilvl w:val="2"/>
          <w:numId w:val="13"/>
        </w:numPr>
        <w:spacing w:after="120" w:line="276" w:lineRule="auto"/>
        <w:contextualSpacing/>
        <w:rPr>
          <w:rFonts w:asciiTheme="minorHAnsi" w:hAnsiTheme="minorHAnsi"/>
          <w:sz w:val="24"/>
          <w:szCs w:val="24"/>
        </w:rPr>
      </w:pPr>
      <w:r w:rsidRPr="00DE2EA6">
        <w:rPr>
          <w:rFonts w:asciiTheme="minorHAnsi" w:hAnsiTheme="minorHAnsi"/>
          <w:sz w:val="24"/>
          <w:szCs w:val="24"/>
        </w:rPr>
        <w:t>But, parents should have autonomy to make decisions about their students; we need to have caution about trying to protect students and them limiting their options as a result</w:t>
      </w:r>
    </w:p>
    <w:p w:rsidR="00DE2EA6" w:rsidRPr="00DE2EA6" w:rsidRDefault="00DE2EA6" w:rsidP="00DE2EA6">
      <w:pPr>
        <w:pStyle w:val="ListParagraph"/>
        <w:numPr>
          <w:ilvl w:val="2"/>
          <w:numId w:val="13"/>
        </w:numPr>
        <w:spacing w:after="120" w:line="276" w:lineRule="auto"/>
        <w:contextualSpacing/>
        <w:rPr>
          <w:rFonts w:asciiTheme="minorHAnsi" w:hAnsiTheme="minorHAnsi"/>
          <w:sz w:val="24"/>
          <w:szCs w:val="24"/>
        </w:rPr>
      </w:pPr>
      <w:r w:rsidRPr="00DE2EA6">
        <w:rPr>
          <w:rFonts w:asciiTheme="minorHAnsi" w:hAnsiTheme="minorHAnsi"/>
          <w:sz w:val="24"/>
          <w:szCs w:val="24"/>
        </w:rPr>
        <w:t xml:space="preserve">There are some pre-HS students who are ready for college level coursework </w:t>
      </w:r>
    </w:p>
    <w:p w:rsidR="00DE2EA6" w:rsidRDefault="00DE2EA6" w:rsidP="00DE2EA6">
      <w:pPr>
        <w:pStyle w:val="ListParagraph"/>
        <w:numPr>
          <w:ilvl w:val="2"/>
          <w:numId w:val="13"/>
        </w:numPr>
        <w:spacing w:after="120" w:line="276" w:lineRule="auto"/>
        <w:contextualSpacing/>
        <w:rPr>
          <w:rFonts w:asciiTheme="minorHAnsi" w:hAnsiTheme="minorHAnsi"/>
          <w:sz w:val="24"/>
          <w:szCs w:val="24"/>
        </w:rPr>
      </w:pPr>
      <w:r w:rsidRPr="00DE2EA6">
        <w:rPr>
          <w:rFonts w:asciiTheme="minorHAnsi" w:hAnsiTheme="minorHAnsi"/>
          <w:sz w:val="24"/>
          <w:szCs w:val="24"/>
        </w:rPr>
        <w:t xml:space="preserve">Yes, there are exceptions but we shouldn’t design around the exceptions </w:t>
      </w:r>
    </w:p>
    <w:p w:rsidR="00DE2EA6" w:rsidRPr="00DE2EA6" w:rsidRDefault="00AD0689" w:rsidP="00DE2EA6">
      <w:pPr>
        <w:pStyle w:val="ListParagraph"/>
        <w:numPr>
          <w:ilvl w:val="2"/>
          <w:numId w:val="13"/>
        </w:numPr>
        <w:spacing w:after="120" w:line="276" w:lineRule="auto"/>
        <w:contextualSpacing/>
        <w:rPr>
          <w:rFonts w:asciiTheme="minorHAnsi" w:hAnsiTheme="minorHAnsi"/>
          <w:sz w:val="24"/>
          <w:szCs w:val="24"/>
        </w:rPr>
      </w:pPr>
      <w:r>
        <w:rPr>
          <w:rFonts w:asciiTheme="minorHAnsi" w:hAnsiTheme="minorHAnsi"/>
          <w:sz w:val="24"/>
          <w:szCs w:val="24"/>
        </w:rPr>
        <w:t>We should say “Academically q</w:t>
      </w:r>
      <w:r w:rsidR="00DE2EA6">
        <w:rPr>
          <w:rFonts w:asciiTheme="minorHAnsi" w:hAnsiTheme="minorHAnsi"/>
          <w:sz w:val="24"/>
          <w:szCs w:val="24"/>
        </w:rPr>
        <w:t>ualified high school students”</w:t>
      </w:r>
    </w:p>
    <w:p w:rsidR="00D050C1" w:rsidRPr="00DE2EA6" w:rsidRDefault="00AD0689" w:rsidP="004A5BED">
      <w:pPr>
        <w:pStyle w:val="ListParagraph"/>
        <w:numPr>
          <w:ilvl w:val="1"/>
          <w:numId w:val="13"/>
        </w:numPr>
        <w:spacing w:after="120" w:line="276" w:lineRule="auto"/>
        <w:contextualSpacing/>
        <w:rPr>
          <w:rFonts w:asciiTheme="minorHAnsi" w:hAnsiTheme="minorHAnsi"/>
          <w:sz w:val="24"/>
          <w:szCs w:val="24"/>
        </w:rPr>
      </w:pPr>
      <w:r>
        <w:rPr>
          <w:rFonts w:asciiTheme="minorHAnsi" w:hAnsiTheme="minorHAnsi"/>
          <w:sz w:val="24"/>
          <w:szCs w:val="24"/>
        </w:rPr>
        <w:t>Is there enhanced funding for highly capable students? Is that funding available for College in the HS classes?</w:t>
      </w:r>
    </w:p>
    <w:p w:rsidR="0059703B" w:rsidRPr="00DE2EA6" w:rsidRDefault="00DE2EA6" w:rsidP="004A5BED">
      <w:pPr>
        <w:pStyle w:val="ListParagraph"/>
        <w:numPr>
          <w:ilvl w:val="1"/>
          <w:numId w:val="13"/>
        </w:numPr>
        <w:spacing w:after="120" w:line="276" w:lineRule="auto"/>
        <w:contextualSpacing/>
        <w:rPr>
          <w:rFonts w:asciiTheme="minorHAnsi" w:hAnsiTheme="minorHAnsi"/>
          <w:sz w:val="24"/>
          <w:szCs w:val="24"/>
        </w:rPr>
      </w:pPr>
      <w:r w:rsidRPr="00DE2EA6">
        <w:rPr>
          <w:rFonts w:asciiTheme="minorHAnsi" w:hAnsiTheme="minorHAnsi"/>
          <w:sz w:val="24"/>
          <w:szCs w:val="24"/>
        </w:rPr>
        <w:t>If students could take 4 years</w:t>
      </w:r>
      <w:r w:rsidR="0082780B">
        <w:rPr>
          <w:rFonts w:asciiTheme="minorHAnsi" w:hAnsiTheme="minorHAnsi"/>
          <w:sz w:val="24"/>
          <w:szCs w:val="24"/>
        </w:rPr>
        <w:t>’</w:t>
      </w:r>
      <w:r w:rsidRPr="00DE2EA6">
        <w:rPr>
          <w:rFonts w:asciiTheme="minorHAnsi" w:hAnsiTheme="minorHAnsi"/>
          <w:sz w:val="24"/>
          <w:szCs w:val="24"/>
        </w:rPr>
        <w:t xml:space="preserve"> worth of credits, w</w:t>
      </w:r>
      <w:r w:rsidR="0059703B" w:rsidRPr="00DE2EA6">
        <w:rPr>
          <w:rFonts w:asciiTheme="minorHAnsi" w:hAnsiTheme="minorHAnsi"/>
          <w:sz w:val="24"/>
          <w:szCs w:val="24"/>
        </w:rPr>
        <w:t>e</w:t>
      </w:r>
      <w:r w:rsidRPr="00DE2EA6">
        <w:rPr>
          <w:rFonts w:asciiTheme="minorHAnsi" w:hAnsiTheme="minorHAnsi"/>
          <w:sz w:val="24"/>
          <w:szCs w:val="24"/>
        </w:rPr>
        <w:t xml:space="preserve"> would</w:t>
      </w:r>
      <w:r w:rsidR="0059703B" w:rsidRPr="00DE2EA6">
        <w:rPr>
          <w:rFonts w:asciiTheme="minorHAnsi" w:hAnsiTheme="minorHAnsi"/>
          <w:sz w:val="24"/>
          <w:szCs w:val="24"/>
        </w:rPr>
        <w:t xml:space="preserve"> need </w:t>
      </w:r>
      <w:r w:rsidRPr="00DE2EA6">
        <w:rPr>
          <w:rFonts w:asciiTheme="minorHAnsi" w:hAnsiTheme="minorHAnsi"/>
          <w:sz w:val="24"/>
          <w:szCs w:val="24"/>
        </w:rPr>
        <w:t>to set</w:t>
      </w:r>
      <w:r w:rsidR="00AD0689">
        <w:rPr>
          <w:rFonts w:asciiTheme="minorHAnsi" w:hAnsiTheme="minorHAnsi"/>
          <w:sz w:val="24"/>
          <w:szCs w:val="24"/>
        </w:rPr>
        <w:t xml:space="preserve"> some parameters for students. O</w:t>
      </w:r>
      <w:r w:rsidRPr="00DE2EA6">
        <w:rPr>
          <w:rFonts w:asciiTheme="minorHAnsi" w:hAnsiTheme="minorHAnsi"/>
          <w:sz w:val="24"/>
          <w:szCs w:val="24"/>
        </w:rPr>
        <w:t>therwise, students may end up taking courses that are not core areas that may not be helpful to them in college</w:t>
      </w:r>
    </w:p>
    <w:p w:rsidR="00DE2EA6" w:rsidRDefault="00DE2EA6" w:rsidP="00DE2EA6">
      <w:pPr>
        <w:pStyle w:val="ListParagraph"/>
        <w:numPr>
          <w:ilvl w:val="2"/>
          <w:numId w:val="13"/>
        </w:numPr>
        <w:spacing w:after="120" w:line="276" w:lineRule="auto"/>
        <w:contextualSpacing/>
        <w:rPr>
          <w:rFonts w:asciiTheme="minorHAnsi" w:hAnsiTheme="minorHAnsi"/>
          <w:sz w:val="24"/>
          <w:szCs w:val="24"/>
        </w:rPr>
      </w:pPr>
      <w:r w:rsidRPr="00DE2EA6">
        <w:rPr>
          <w:rFonts w:asciiTheme="minorHAnsi" w:hAnsiTheme="minorHAnsi"/>
          <w:sz w:val="24"/>
          <w:szCs w:val="24"/>
        </w:rPr>
        <w:t xml:space="preserve">We could use the WA-45 </w:t>
      </w:r>
      <w:r w:rsidRPr="00D050C1">
        <w:rPr>
          <w:rFonts w:asciiTheme="minorHAnsi" w:hAnsiTheme="minorHAnsi"/>
          <w:sz w:val="24"/>
          <w:szCs w:val="24"/>
        </w:rPr>
        <w:t xml:space="preserve">to incent students to take general education courses that we </w:t>
      </w:r>
      <w:r w:rsidRPr="00DE2EA6">
        <w:rPr>
          <w:rFonts w:asciiTheme="minorHAnsi" w:hAnsiTheme="minorHAnsi"/>
          <w:sz w:val="24"/>
          <w:szCs w:val="24"/>
        </w:rPr>
        <w:t xml:space="preserve">know would be transferable </w:t>
      </w:r>
    </w:p>
    <w:p w:rsidR="00AD0689" w:rsidRPr="00DE2EA6" w:rsidRDefault="00AD0689" w:rsidP="00DE2EA6">
      <w:pPr>
        <w:pStyle w:val="ListParagraph"/>
        <w:numPr>
          <w:ilvl w:val="2"/>
          <w:numId w:val="13"/>
        </w:numPr>
        <w:spacing w:after="120" w:line="276" w:lineRule="auto"/>
        <w:contextualSpacing/>
        <w:rPr>
          <w:rFonts w:asciiTheme="minorHAnsi" w:hAnsiTheme="minorHAnsi"/>
          <w:sz w:val="24"/>
          <w:szCs w:val="24"/>
        </w:rPr>
      </w:pPr>
      <w:r>
        <w:rPr>
          <w:rFonts w:asciiTheme="minorHAnsi" w:hAnsiTheme="minorHAnsi"/>
          <w:sz w:val="24"/>
          <w:szCs w:val="24"/>
        </w:rPr>
        <w:t>Use of Open Education Resources, including low-cost or free OER textbooks</w:t>
      </w:r>
    </w:p>
    <w:p w:rsidR="00DE2EA6" w:rsidRPr="00DE2EA6" w:rsidRDefault="00DE2EA6" w:rsidP="00DE2EA6">
      <w:pPr>
        <w:pStyle w:val="ListParagraph"/>
        <w:numPr>
          <w:ilvl w:val="2"/>
          <w:numId w:val="13"/>
        </w:numPr>
        <w:spacing w:after="120" w:line="276" w:lineRule="auto"/>
        <w:contextualSpacing/>
        <w:rPr>
          <w:rFonts w:asciiTheme="minorHAnsi" w:hAnsiTheme="minorHAnsi"/>
          <w:sz w:val="24"/>
          <w:szCs w:val="24"/>
        </w:rPr>
      </w:pPr>
      <w:r w:rsidRPr="00DE2EA6">
        <w:rPr>
          <w:rFonts w:asciiTheme="minorHAnsi" w:hAnsiTheme="minorHAnsi"/>
          <w:sz w:val="24"/>
          <w:szCs w:val="24"/>
        </w:rPr>
        <w:t>We could also offer more coursework related to high demand occupations</w:t>
      </w:r>
    </w:p>
    <w:p w:rsidR="009962B9" w:rsidRPr="00CC12CD" w:rsidRDefault="00CC12CD" w:rsidP="00CC12CD">
      <w:pPr>
        <w:spacing w:after="120" w:line="276" w:lineRule="auto"/>
        <w:contextualSpacing/>
        <w:rPr>
          <w:rFonts w:asciiTheme="minorHAnsi" w:hAnsiTheme="minorHAnsi"/>
          <w:b/>
          <w:sz w:val="24"/>
          <w:szCs w:val="24"/>
        </w:rPr>
      </w:pPr>
      <w:r w:rsidRPr="00CC12CD">
        <w:rPr>
          <w:rFonts w:asciiTheme="minorHAnsi" w:hAnsiTheme="minorHAnsi"/>
          <w:b/>
          <w:sz w:val="24"/>
          <w:szCs w:val="24"/>
        </w:rPr>
        <w:t>R</w:t>
      </w:r>
      <w:r>
        <w:rPr>
          <w:rFonts w:asciiTheme="minorHAnsi" w:hAnsiTheme="minorHAnsi"/>
          <w:b/>
          <w:sz w:val="24"/>
          <w:szCs w:val="24"/>
        </w:rPr>
        <w:t>e-c</w:t>
      </w:r>
      <w:r w:rsidR="00C627ED">
        <w:rPr>
          <w:rFonts w:asciiTheme="minorHAnsi" w:hAnsiTheme="minorHAnsi"/>
          <w:b/>
          <w:sz w:val="24"/>
          <w:szCs w:val="24"/>
        </w:rPr>
        <w:t>ap of Revised Policy Handout and Discussion</w:t>
      </w:r>
      <w:r w:rsidR="00BD636F">
        <w:rPr>
          <w:rFonts w:asciiTheme="minorHAnsi" w:hAnsiTheme="minorHAnsi"/>
          <w:b/>
          <w:sz w:val="24"/>
          <w:szCs w:val="24"/>
        </w:rPr>
        <w:t xml:space="preserve"> (</w:t>
      </w:r>
      <w:r w:rsidR="00BD636F" w:rsidRPr="00AB49C9">
        <w:rPr>
          <w:rFonts w:asciiTheme="minorHAnsi" w:hAnsiTheme="minorHAnsi"/>
          <w:color w:val="FF0000"/>
          <w:sz w:val="24"/>
          <w:szCs w:val="24"/>
        </w:rPr>
        <w:t>See r</w:t>
      </w:r>
      <w:r w:rsidR="00AB49C9" w:rsidRPr="00AB49C9">
        <w:rPr>
          <w:rFonts w:asciiTheme="minorHAnsi" w:hAnsiTheme="minorHAnsi"/>
          <w:color w:val="FF0000"/>
          <w:sz w:val="24"/>
          <w:szCs w:val="24"/>
        </w:rPr>
        <w:t>evised infographic on last page</w:t>
      </w:r>
      <w:r w:rsidR="00BD636F">
        <w:rPr>
          <w:rFonts w:asciiTheme="minorHAnsi" w:hAnsiTheme="minorHAnsi"/>
          <w:b/>
          <w:sz w:val="24"/>
          <w:szCs w:val="24"/>
        </w:rPr>
        <w:t>)</w:t>
      </w:r>
    </w:p>
    <w:p w:rsidR="009962B9" w:rsidRPr="00C627ED" w:rsidRDefault="00C627ED" w:rsidP="00C627ED">
      <w:pPr>
        <w:pStyle w:val="ListParagraph"/>
        <w:numPr>
          <w:ilvl w:val="0"/>
          <w:numId w:val="13"/>
        </w:numPr>
        <w:spacing w:after="120" w:line="276" w:lineRule="auto"/>
        <w:contextualSpacing/>
        <w:rPr>
          <w:rFonts w:asciiTheme="minorHAnsi" w:hAnsiTheme="minorHAnsi"/>
          <w:sz w:val="24"/>
          <w:szCs w:val="24"/>
        </w:rPr>
      </w:pPr>
      <w:r w:rsidRPr="00C627ED">
        <w:rPr>
          <w:rFonts w:asciiTheme="minorHAnsi" w:hAnsiTheme="minorHAnsi"/>
          <w:sz w:val="24"/>
          <w:szCs w:val="24"/>
        </w:rPr>
        <w:t>College in the High School</w:t>
      </w:r>
    </w:p>
    <w:p w:rsidR="009962B9" w:rsidRPr="00C627ED" w:rsidRDefault="00C627ED" w:rsidP="00C627ED">
      <w:pPr>
        <w:pStyle w:val="ListParagraph"/>
        <w:numPr>
          <w:ilvl w:val="1"/>
          <w:numId w:val="13"/>
        </w:numPr>
        <w:spacing w:after="120" w:line="276" w:lineRule="auto"/>
        <w:contextualSpacing/>
        <w:rPr>
          <w:rFonts w:asciiTheme="minorHAnsi" w:hAnsiTheme="minorHAnsi"/>
          <w:sz w:val="24"/>
          <w:szCs w:val="24"/>
        </w:rPr>
      </w:pPr>
      <w:r>
        <w:rPr>
          <w:rFonts w:asciiTheme="minorHAnsi" w:hAnsiTheme="minorHAnsi"/>
          <w:sz w:val="24"/>
          <w:szCs w:val="24"/>
        </w:rPr>
        <w:t>Change</w:t>
      </w:r>
      <w:r w:rsidR="009962B9" w:rsidRPr="00C627ED">
        <w:rPr>
          <w:rFonts w:asciiTheme="minorHAnsi" w:hAnsiTheme="minorHAnsi"/>
          <w:sz w:val="24"/>
          <w:szCs w:val="24"/>
        </w:rPr>
        <w:t xml:space="preserve"> language from “All” to “</w:t>
      </w:r>
      <w:r w:rsidR="00AD0689">
        <w:rPr>
          <w:rFonts w:asciiTheme="minorHAnsi" w:hAnsiTheme="minorHAnsi"/>
          <w:sz w:val="24"/>
          <w:szCs w:val="24"/>
        </w:rPr>
        <w:t>Academically q</w:t>
      </w:r>
      <w:r w:rsidR="009962B9" w:rsidRPr="00C627ED">
        <w:rPr>
          <w:rFonts w:asciiTheme="minorHAnsi" w:hAnsiTheme="minorHAnsi"/>
          <w:sz w:val="24"/>
          <w:szCs w:val="24"/>
        </w:rPr>
        <w:t>ualified HS Students”</w:t>
      </w:r>
    </w:p>
    <w:p w:rsidR="009962B9" w:rsidRPr="00C627ED" w:rsidRDefault="00C627ED" w:rsidP="00C627ED">
      <w:pPr>
        <w:pStyle w:val="ListParagraph"/>
        <w:numPr>
          <w:ilvl w:val="1"/>
          <w:numId w:val="13"/>
        </w:numPr>
        <w:spacing w:after="120" w:line="276" w:lineRule="auto"/>
        <w:contextualSpacing/>
        <w:rPr>
          <w:rFonts w:asciiTheme="minorHAnsi" w:hAnsiTheme="minorHAnsi"/>
          <w:sz w:val="24"/>
          <w:szCs w:val="24"/>
        </w:rPr>
      </w:pPr>
      <w:r>
        <w:rPr>
          <w:rFonts w:asciiTheme="minorHAnsi" w:hAnsiTheme="minorHAnsi"/>
          <w:sz w:val="24"/>
          <w:szCs w:val="24"/>
        </w:rPr>
        <w:t>Keep grades</w:t>
      </w:r>
      <w:r w:rsidR="009962B9" w:rsidRPr="00C627ED">
        <w:rPr>
          <w:rFonts w:asciiTheme="minorHAnsi" w:hAnsiTheme="minorHAnsi"/>
          <w:sz w:val="24"/>
          <w:szCs w:val="24"/>
        </w:rPr>
        <w:t xml:space="preserve"> 9-12</w:t>
      </w:r>
      <w:r w:rsidR="00AD0689">
        <w:rPr>
          <w:rFonts w:asciiTheme="minorHAnsi" w:hAnsiTheme="minorHAnsi"/>
          <w:sz w:val="24"/>
          <w:szCs w:val="24"/>
        </w:rPr>
        <w:t xml:space="preserve"> </w:t>
      </w:r>
    </w:p>
    <w:p w:rsidR="009962B9" w:rsidRPr="00C627ED" w:rsidRDefault="00AD0689" w:rsidP="00C627ED">
      <w:pPr>
        <w:pStyle w:val="ListParagraph"/>
        <w:numPr>
          <w:ilvl w:val="1"/>
          <w:numId w:val="13"/>
        </w:numPr>
        <w:spacing w:after="120" w:line="276" w:lineRule="auto"/>
        <w:contextualSpacing/>
        <w:rPr>
          <w:rFonts w:asciiTheme="minorHAnsi" w:hAnsiTheme="minorHAnsi"/>
          <w:sz w:val="24"/>
          <w:szCs w:val="24"/>
        </w:rPr>
      </w:pPr>
      <w:r>
        <w:rPr>
          <w:rFonts w:asciiTheme="minorHAnsi" w:hAnsiTheme="minorHAnsi"/>
          <w:sz w:val="24"/>
          <w:szCs w:val="24"/>
        </w:rPr>
        <w:t>Tech prep gets roll</w:t>
      </w:r>
      <w:r w:rsidR="00C627ED" w:rsidRPr="00C627ED">
        <w:rPr>
          <w:rFonts w:asciiTheme="minorHAnsi" w:hAnsiTheme="minorHAnsi"/>
          <w:sz w:val="24"/>
          <w:szCs w:val="24"/>
        </w:rPr>
        <w:t>ed in to College in the High School</w:t>
      </w:r>
      <w:r>
        <w:rPr>
          <w:rFonts w:asciiTheme="minorHAnsi" w:hAnsiTheme="minorHAnsi"/>
          <w:sz w:val="24"/>
          <w:szCs w:val="24"/>
        </w:rPr>
        <w:t>, “academic and career and technical coursework.”</w:t>
      </w:r>
    </w:p>
    <w:p w:rsidR="009962B9" w:rsidRPr="00C627ED" w:rsidRDefault="00C627ED" w:rsidP="00C627ED">
      <w:pPr>
        <w:pStyle w:val="ListParagraph"/>
        <w:numPr>
          <w:ilvl w:val="1"/>
          <w:numId w:val="13"/>
        </w:numPr>
        <w:spacing w:after="120" w:line="276" w:lineRule="auto"/>
        <w:contextualSpacing/>
        <w:rPr>
          <w:rFonts w:asciiTheme="minorHAnsi" w:hAnsiTheme="minorHAnsi"/>
          <w:sz w:val="24"/>
          <w:szCs w:val="24"/>
        </w:rPr>
      </w:pPr>
      <w:r w:rsidRPr="00C627ED">
        <w:rPr>
          <w:rFonts w:asciiTheme="minorHAnsi" w:hAnsiTheme="minorHAnsi"/>
          <w:sz w:val="24"/>
          <w:szCs w:val="24"/>
        </w:rPr>
        <w:t>Quality standards consistent with</w:t>
      </w:r>
      <w:r w:rsidR="009962B9" w:rsidRPr="00C627ED">
        <w:rPr>
          <w:rFonts w:asciiTheme="minorHAnsi" w:hAnsiTheme="minorHAnsi"/>
          <w:sz w:val="24"/>
          <w:szCs w:val="24"/>
        </w:rPr>
        <w:t xml:space="preserve"> national standards, there may be some modification</w:t>
      </w:r>
    </w:p>
    <w:p w:rsidR="00AD0689" w:rsidRDefault="00C627ED" w:rsidP="00C627ED">
      <w:pPr>
        <w:pStyle w:val="ListParagraph"/>
        <w:numPr>
          <w:ilvl w:val="1"/>
          <w:numId w:val="13"/>
        </w:numPr>
        <w:spacing w:after="120" w:line="276" w:lineRule="auto"/>
        <w:contextualSpacing/>
        <w:rPr>
          <w:rFonts w:asciiTheme="minorHAnsi" w:hAnsiTheme="minorHAnsi"/>
          <w:sz w:val="24"/>
          <w:szCs w:val="24"/>
        </w:rPr>
      </w:pPr>
      <w:r w:rsidRPr="00AD0689">
        <w:rPr>
          <w:rFonts w:asciiTheme="minorHAnsi" w:hAnsiTheme="minorHAnsi"/>
          <w:sz w:val="24"/>
          <w:szCs w:val="24"/>
        </w:rPr>
        <w:t>S</w:t>
      </w:r>
      <w:r w:rsidR="009962B9" w:rsidRPr="00AD0689">
        <w:rPr>
          <w:rFonts w:asciiTheme="minorHAnsi" w:hAnsiTheme="minorHAnsi"/>
          <w:sz w:val="24"/>
          <w:szCs w:val="24"/>
        </w:rPr>
        <w:t>till an open question about</w:t>
      </w:r>
      <w:r w:rsidRPr="00AD0689">
        <w:rPr>
          <w:rFonts w:asciiTheme="minorHAnsi" w:hAnsiTheme="minorHAnsi"/>
          <w:sz w:val="24"/>
          <w:szCs w:val="24"/>
        </w:rPr>
        <w:t xml:space="preserve"> funding-</w:t>
      </w:r>
      <w:r w:rsidR="009962B9" w:rsidRPr="00AD0689">
        <w:rPr>
          <w:rFonts w:asciiTheme="minorHAnsi" w:hAnsiTheme="minorHAnsi"/>
          <w:sz w:val="24"/>
          <w:szCs w:val="24"/>
        </w:rPr>
        <w:t xml:space="preserve"> how </w:t>
      </w:r>
      <w:r w:rsidR="00AD0689" w:rsidRPr="00AD0689">
        <w:rPr>
          <w:rFonts w:asciiTheme="minorHAnsi" w:hAnsiTheme="minorHAnsi"/>
          <w:sz w:val="24"/>
          <w:szCs w:val="24"/>
        </w:rPr>
        <w:t>much</w:t>
      </w:r>
      <w:r w:rsidRPr="00AD0689">
        <w:rPr>
          <w:rFonts w:asciiTheme="minorHAnsi" w:hAnsiTheme="minorHAnsi"/>
          <w:sz w:val="24"/>
          <w:szCs w:val="24"/>
        </w:rPr>
        <w:t xml:space="preserve"> beyond 1.2</w:t>
      </w:r>
      <w:r w:rsidR="00AD0689" w:rsidRPr="00AD0689">
        <w:rPr>
          <w:rFonts w:asciiTheme="minorHAnsi" w:hAnsiTheme="minorHAnsi"/>
          <w:sz w:val="24"/>
          <w:szCs w:val="24"/>
        </w:rPr>
        <w:t xml:space="preserve"> is helpful</w:t>
      </w:r>
      <w:r w:rsidRPr="00AD0689">
        <w:rPr>
          <w:rFonts w:asciiTheme="minorHAnsi" w:hAnsiTheme="minorHAnsi"/>
          <w:sz w:val="24"/>
          <w:szCs w:val="24"/>
        </w:rPr>
        <w:t xml:space="preserve">? </w:t>
      </w:r>
      <w:r w:rsidR="00AD0689">
        <w:rPr>
          <w:rFonts w:asciiTheme="minorHAnsi" w:hAnsiTheme="minorHAnsi"/>
          <w:sz w:val="24"/>
          <w:szCs w:val="24"/>
        </w:rPr>
        <w:t xml:space="preserve">How much does the actual cost of increasing the FTE </w:t>
      </w:r>
      <w:proofErr w:type="gramStart"/>
      <w:r w:rsidR="00AD0689">
        <w:rPr>
          <w:rFonts w:asciiTheme="minorHAnsi" w:hAnsiTheme="minorHAnsi"/>
          <w:sz w:val="24"/>
          <w:szCs w:val="24"/>
        </w:rPr>
        <w:t>to  2.0</w:t>
      </w:r>
      <w:proofErr w:type="gramEnd"/>
      <w:r w:rsidR="00AD0689">
        <w:rPr>
          <w:rFonts w:asciiTheme="minorHAnsi" w:hAnsiTheme="minorHAnsi"/>
          <w:sz w:val="24"/>
          <w:szCs w:val="24"/>
        </w:rPr>
        <w:t xml:space="preserve"> offset the cost of cumbersome paperwork on the part of counselors, college staff, and OSPI?</w:t>
      </w:r>
    </w:p>
    <w:p w:rsidR="009962B9" w:rsidRPr="00AD0689" w:rsidRDefault="009962B9" w:rsidP="00C627ED">
      <w:pPr>
        <w:pStyle w:val="ListParagraph"/>
        <w:numPr>
          <w:ilvl w:val="1"/>
          <w:numId w:val="13"/>
        </w:numPr>
        <w:spacing w:after="120" w:line="276" w:lineRule="auto"/>
        <w:contextualSpacing/>
        <w:rPr>
          <w:rFonts w:asciiTheme="minorHAnsi" w:hAnsiTheme="minorHAnsi"/>
          <w:sz w:val="24"/>
          <w:szCs w:val="24"/>
        </w:rPr>
      </w:pPr>
      <w:r w:rsidRPr="00AD0689">
        <w:rPr>
          <w:rFonts w:asciiTheme="minorHAnsi" w:hAnsiTheme="minorHAnsi"/>
          <w:sz w:val="24"/>
          <w:szCs w:val="24"/>
        </w:rPr>
        <w:t>Should we put a maximum on total credits that students should earn on that model?</w:t>
      </w:r>
    </w:p>
    <w:p w:rsidR="001D74B2" w:rsidRPr="00C627ED" w:rsidRDefault="001D74B2" w:rsidP="00C627ED">
      <w:pPr>
        <w:pStyle w:val="ListParagraph"/>
        <w:numPr>
          <w:ilvl w:val="0"/>
          <w:numId w:val="13"/>
        </w:numPr>
        <w:spacing w:after="120" w:line="276" w:lineRule="auto"/>
        <w:contextualSpacing/>
        <w:rPr>
          <w:rFonts w:asciiTheme="minorHAnsi" w:hAnsiTheme="minorHAnsi"/>
          <w:sz w:val="24"/>
          <w:szCs w:val="24"/>
        </w:rPr>
      </w:pPr>
      <w:r w:rsidRPr="00C627ED">
        <w:rPr>
          <w:rFonts w:asciiTheme="minorHAnsi" w:hAnsiTheme="minorHAnsi"/>
          <w:sz w:val="24"/>
          <w:szCs w:val="24"/>
        </w:rPr>
        <w:lastRenderedPageBreak/>
        <w:t>Running Start</w:t>
      </w:r>
    </w:p>
    <w:p w:rsidR="001D74B2" w:rsidRPr="00C627ED" w:rsidRDefault="00C627ED" w:rsidP="00C627ED">
      <w:pPr>
        <w:pStyle w:val="ListParagraph"/>
        <w:numPr>
          <w:ilvl w:val="1"/>
          <w:numId w:val="13"/>
        </w:numPr>
        <w:spacing w:after="120" w:line="276" w:lineRule="auto"/>
        <w:contextualSpacing/>
        <w:rPr>
          <w:rFonts w:asciiTheme="minorHAnsi" w:hAnsiTheme="minorHAnsi"/>
          <w:sz w:val="24"/>
          <w:szCs w:val="24"/>
        </w:rPr>
      </w:pPr>
      <w:r>
        <w:rPr>
          <w:rFonts w:asciiTheme="minorHAnsi" w:hAnsiTheme="minorHAnsi"/>
          <w:sz w:val="24"/>
          <w:szCs w:val="24"/>
        </w:rPr>
        <w:t>Change from “All” to “</w:t>
      </w:r>
      <w:r w:rsidR="001D74B2" w:rsidRPr="00C627ED">
        <w:rPr>
          <w:rFonts w:asciiTheme="minorHAnsi" w:hAnsiTheme="minorHAnsi"/>
          <w:sz w:val="24"/>
          <w:szCs w:val="24"/>
        </w:rPr>
        <w:t xml:space="preserve">Qualified </w:t>
      </w:r>
      <w:r>
        <w:rPr>
          <w:rFonts w:asciiTheme="minorHAnsi" w:hAnsiTheme="minorHAnsi"/>
          <w:sz w:val="24"/>
          <w:szCs w:val="24"/>
        </w:rPr>
        <w:t xml:space="preserve">HS </w:t>
      </w:r>
      <w:r w:rsidR="001D74B2" w:rsidRPr="00C627ED">
        <w:rPr>
          <w:rFonts w:asciiTheme="minorHAnsi" w:hAnsiTheme="minorHAnsi"/>
          <w:sz w:val="24"/>
          <w:szCs w:val="24"/>
        </w:rPr>
        <w:t>students</w:t>
      </w:r>
      <w:r>
        <w:rPr>
          <w:rFonts w:asciiTheme="minorHAnsi" w:hAnsiTheme="minorHAnsi"/>
          <w:sz w:val="24"/>
          <w:szCs w:val="24"/>
        </w:rPr>
        <w:t>”</w:t>
      </w:r>
    </w:p>
    <w:p w:rsidR="001D74B2" w:rsidRPr="00C627ED" w:rsidRDefault="00AD0689" w:rsidP="00C627ED">
      <w:pPr>
        <w:pStyle w:val="ListParagraph"/>
        <w:numPr>
          <w:ilvl w:val="1"/>
          <w:numId w:val="13"/>
        </w:numPr>
        <w:spacing w:after="120" w:line="276" w:lineRule="auto"/>
        <w:contextualSpacing/>
        <w:rPr>
          <w:rFonts w:asciiTheme="minorHAnsi" w:hAnsiTheme="minorHAnsi"/>
          <w:sz w:val="24"/>
          <w:szCs w:val="24"/>
        </w:rPr>
      </w:pPr>
      <w:r>
        <w:rPr>
          <w:rFonts w:asciiTheme="minorHAnsi" w:hAnsiTheme="minorHAnsi"/>
          <w:sz w:val="24"/>
          <w:szCs w:val="24"/>
        </w:rPr>
        <w:t>Grades</w:t>
      </w:r>
      <w:r w:rsidR="001D74B2" w:rsidRPr="00C627ED">
        <w:rPr>
          <w:rFonts w:asciiTheme="minorHAnsi" w:hAnsiTheme="minorHAnsi"/>
          <w:sz w:val="24"/>
          <w:szCs w:val="24"/>
        </w:rPr>
        <w:t xml:space="preserve"> 11-12</w:t>
      </w:r>
    </w:p>
    <w:p w:rsidR="001D74B2" w:rsidRPr="00C627ED" w:rsidRDefault="001D74B2" w:rsidP="00C627ED">
      <w:pPr>
        <w:pStyle w:val="ListParagraph"/>
        <w:numPr>
          <w:ilvl w:val="1"/>
          <w:numId w:val="13"/>
        </w:numPr>
        <w:spacing w:after="120" w:line="276" w:lineRule="auto"/>
        <w:contextualSpacing/>
        <w:rPr>
          <w:rFonts w:asciiTheme="minorHAnsi" w:hAnsiTheme="minorHAnsi"/>
          <w:sz w:val="24"/>
          <w:szCs w:val="24"/>
        </w:rPr>
      </w:pPr>
      <w:r w:rsidRPr="00C627ED">
        <w:rPr>
          <w:rFonts w:asciiTheme="minorHAnsi" w:hAnsiTheme="minorHAnsi"/>
          <w:sz w:val="24"/>
          <w:szCs w:val="24"/>
        </w:rPr>
        <w:t>Quality standards</w:t>
      </w:r>
      <w:r w:rsidR="00AD0689">
        <w:rPr>
          <w:rFonts w:asciiTheme="minorHAnsi" w:hAnsiTheme="minorHAnsi"/>
          <w:sz w:val="24"/>
          <w:szCs w:val="24"/>
        </w:rPr>
        <w:t xml:space="preserve"> are in place via regional accreditation</w:t>
      </w:r>
    </w:p>
    <w:p w:rsidR="001D74B2" w:rsidRPr="00C627ED" w:rsidRDefault="001D74B2" w:rsidP="00C627ED">
      <w:pPr>
        <w:pStyle w:val="ListParagraph"/>
        <w:numPr>
          <w:ilvl w:val="1"/>
          <w:numId w:val="13"/>
        </w:numPr>
        <w:spacing w:after="120" w:line="276" w:lineRule="auto"/>
        <w:contextualSpacing/>
        <w:rPr>
          <w:rFonts w:asciiTheme="minorHAnsi" w:hAnsiTheme="minorHAnsi"/>
          <w:sz w:val="24"/>
          <w:szCs w:val="24"/>
        </w:rPr>
      </w:pPr>
      <w:r w:rsidRPr="00C627ED">
        <w:rPr>
          <w:rFonts w:asciiTheme="minorHAnsi" w:hAnsiTheme="minorHAnsi"/>
          <w:sz w:val="24"/>
          <w:szCs w:val="24"/>
        </w:rPr>
        <w:t>Funding- 2.0 or 1.2 question</w:t>
      </w:r>
      <w:r w:rsidR="00AD0689">
        <w:rPr>
          <w:rFonts w:asciiTheme="minorHAnsi" w:hAnsiTheme="minorHAnsi"/>
          <w:sz w:val="24"/>
          <w:szCs w:val="24"/>
        </w:rPr>
        <w:t xml:space="preserve"> (or somewhere in between) </w:t>
      </w:r>
      <w:proofErr w:type="gramStart"/>
      <w:r w:rsidR="00AD0689">
        <w:rPr>
          <w:rFonts w:asciiTheme="minorHAnsi" w:hAnsiTheme="minorHAnsi"/>
          <w:sz w:val="24"/>
          <w:szCs w:val="24"/>
        </w:rPr>
        <w:t>Or</w:t>
      </w:r>
      <w:proofErr w:type="gramEnd"/>
      <w:r w:rsidR="00AD0689">
        <w:rPr>
          <w:rFonts w:asciiTheme="minorHAnsi" w:hAnsiTheme="minorHAnsi"/>
          <w:sz w:val="24"/>
          <w:szCs w:val="24"/>
        </w:rPr>
        <w:t>, should this be a flat fee/percentage of FTE?</w:t>
      </w:r>
    </w:p>
    <w:p w:rsidR="001D74B2" w:rsidRPr="00C627ED" w:rsidRDefault="00AD0689" w:rsidP="00C627ED">
      <w:pPr>
        <w:pStyle w:val="ListParagraph"/>
        <w:numPr>
          <w:ilvl w:val="1"/>
          <w:numId w:val="13"/>
        </w:numPr>
        <w:spacing w:after="120" w:line="276" w:lineRule="auto"/>
        <w:contextualSpacing/>
        <w:rPr>
          <w:rFonts w:asciiTheme="minorHAnsi" w:hAnsiTheme="minorHAnsi"/>
          <w:sz w:val="24"/>
          <w:szCs w:val="24"/>
        </w:rPr>
      </w:pPr>
      <w:r>
        <w:rPr>
          <w:rFonts w:asciiTheme="minorHAnsi" w:hAnsiTheme="minorHAnsi"/>
          <w:sz w:val="24"/>
          <w:szCs w:val="24"/>
        </w:rPr>
        <w:t>Local and State funds allowed to</w:t>
      </w:r>
      <w:r w:rsidR="001D74B2" w:rsidRPr="00C627ED">
        <w:rPr>
          <w:rFonts w:asciiTheme="minorHAnsi" w:hAnsiTheme="minorHAnsi"/>
          <w:sz w:val="24"/>
          <w:szCs w:val="24"/>
        </w:rPr>
        <w:t xml:space="preserve"> cover books and transportation</w:t>
      </w:r>
    </w:p>
    <w:p w:rsidR="001D74B2" w:rsidRPr="00DA6149" w:rsidRDefault="002A38C1" w:rsidP="004A5BED">
      <w:pPr>
        <w:pStyle w:val="ListParagraph"/>
        <w:numPr>
          <w:ilvl w:val="0"/>
          <w:numId w:val="13"/>
        </w:numPr>
        <w:spacing w:after="120" w:line="276" w:lineRule="auto"/>
        <w:contextualSpacing/>
        <w:rPr>
          <w:rFonts w:asciiTheme="minorHAnsi" w:hAnsiTheme="minorHAnsi"/>
          <w:sz w:val="24"/>
          <w:szCs w:val="24"/>
        </w:rPr>
      </w:pPr>
      <w:r w:rsidRPr="00DA6149">
        <w:rPr>
          <w:rFonts w:asciiTheme="minorHAnsi" w:hAnsiTheme="minorHAnsi"/>
          <w:sz w:val="24"/>
          <w:szCs w:val="24"/>
        </w:rPr>
        <w:t>Discussion and Details to work out</w:t>
      </w:r>
    </w:p>
    <w:p w:rsidR="001D74B2" w:rsidRPr="00DA6149" w:rsidRDefault="002A38C1" w:rsidP="004A5BED">
      <w:pPr>
        <w:pStyle w:val="ListParagraph"/>
        <w:numPr>
          <w:ilvl w:val="1"/>
          <w:numId w:val="13"/>
        </w:numPr>
        <w:spacing w:after="120" w:line="276" w:lineRule="auto"/>
        <w:contextualSpacing/>
        <w:rPr>
          <w:rFonts w:asciiTheme="minorHAnsi" w:hAnsiTheme="minorHAnsi"/>
          <w:sz w:val="24"/>
          <w:szCs w:val="24"/>
        </w:rPr>
      </w:pPr>
      <w:r w:rsidRPr="00DA6149">
        <w:rPr>
          <w:rFonts w:asciiTheme="minorHAnsi" w:hAnsiTheme="minorHAnsi"/>
          <w:sz w:val="24"/>
          <w:szCs w:val="24"/>
        </w:rPr>
        <w:t>Issue of Tech P</w:t>
      </w:r>
      <w:r w:rsidR="001D74B2" w:rsidRPr="00DA6149">
        <w:rPr>
          <w:rFonts w:asciiTheme="minorHAnsi" w:hAnsiTheme="minorHAnsi"/>
          <w:sz w:val="24"/>
          <w:szCs w:val="24"/>
        </w:rPr>
        <w:t xml:space="preserve">rep- </w:t>
      </w:r>
      <w:r w:rsidR="00AD0689">
        <w:rPr>
          <w:rFonts w:asciiTheme="minorHAnsi" w:hAnsiTheme="minorHAnsi"/>
          <w:sz w:val="24"/>
          <w:szCs w:val="24"/>
        </w:rPr>
        <w:t xml:space="preserve">how </w:t>
      </w:r>
      <w:r w:rsidR="001D74B2" w:rsidRPr="00DA6149">
        <w:rPr>
          <w:rFonts w:asciiTheme="minorHAnsi" w:hAnsiTheme="minorHAnsi"/>
          <w:sz w:val="24"/>
          <w:szCs w:val="24"/>
        </w:rPr>
        <w:t xml:space="preserve">does it fit under </w:t>
      </w:r>
      <w:r w:rsidRPr="00DA6149">
        <w:rPr>
          <w:rFonts w:asciiTheme="minorHAnsi" w:hAnsiTheme="minorHAnsi"/>
          <w:sz w:val="24"/>
          <w:szCs w:val="24"/>
        </w:rPr>
        <w:t>College in the HS?</w:t>
      </w:r>
      <w:r w:rsidR="001D74B2" w:rsidRPr="00DA6149">
        <w:rPr>
          <w:rFonts w:asciiTheme="minorHAnsi" w:hAnsiTheme="minorHAnsi"/>
          <w:sz w:val="24"/>
          <w:szCs w:val="24"/>
        </w:rPr>
        <w:t xml:space="preserve"> </w:t>
      </w:r>
      <w:r w:rsidR="00AD0689">
        <w:rPr>
          <w:rFonts w:asciiTheme="minorHAnsi" w:hAnsiTheme="minorHAnsi"/>
          <w:sz w:val="24"/>
          <w:szCs w:val="24"/>
        </w:rPr>
        <w:t xml:space="preserve">Additional funding for CTE programs? </w:t>
      </w:r>
    </w:p>
    <w:p w:rsidR="002A38C1" w:rsidRPr="00DA6149" w:rsidRDefault="00AD0689" w:rsidP="00A961D6">
      <w:pPr>
        <w:pStyle w:val="ListParagraph"/>
        <w:numPr>
          <w:ilvl w:val="1"/>
          <w:numId w:val="13"/>
        </w:numPr>
        <w:spacing w:after="120" w:line="276" w:lineRule="auto"/>
        <w:contextualSpacing/>
        <w:rPr>
          <w:rFonts w:asciiTheme="minorHAnsi" w:hAnsiTheme="minorHAnsi"/>
          <w:sz w:val="24"/>
          <w:szCs w:val="24"/>
        </w:rPr>
      </w:pPr>
      <w:r>
        <w:rPr>
          <w:rFonts w:asciiTheme="minorHAnsi" w:hAnsiTheme="minorHAnsi"/>
          <w:sz w:val="24"/>
          <w:szCs w:val="24"/>
        </w:rPr>
        <w:t>How can</w:t>
      </w:r>
      <w:r w:rsidR="002A38C1" w:rsidRPr="00DA6149">
        <w:rPr>
          <w:rFonts w:asciiTheme="minorHAnsi" w:hAnsiTheme="minorHAnsi"/>
          <w:sz w:val="24"/>
          <w:szCs w:val="24"/>
        </w:rPr>
        <w:t xml:space="preserve"> small school district</w:t>
      </w:r>
      <w:r>
        <w:rPr>
          <w:rFonts w:asciiTheme="minorHAnsi" w:hAnsiTheme="minorHAnsi"/>
          <w:sz w:val="24"/>
          <w:szCs w:val="24"/>
        </w:rPr>
        <w:t>s</w:t>
      </w:r>
      <w:r w:rsidR="002A38C1" w:rsidRPr="00DA6149">
        <w:rPr>
          <w:rFonts w:asciiTheme="minorHAnsi" w:hAnsiTheme="minorHAnsi"/>
          <w:sz w:val="24"/>
          <w:szCs w:val="24"/>
        </w:rPr>
        <w:t xml:space="preserve"> sup</w:t>
      </w:r>
      <w:r>
        <w:rPr>
          <w:rFonts w:asciiTheme="minorHAnsi" w:hAnsiTheme="minorHAnsi"/>
          <w:sz w:val="24"/>
          <w:szCs w:val="24"/>
        </w:rPr>
        <w:t>port the college in high school?</w:t>
      </w:r>
      <w:r w:rsidR="002A38C1" w:rsidRPr="00DA6149">
        <w:rPr>
          <w:rFonts w:asciiTheme="minorHAnsi" w:hAnsiTheme="minorHAnsi"/>
          <w:sz w:val="24"/>
          <w:szCs w:val="24"/>
        </w:rPr>
        <w:t xml:space="preserve"> Small school formulas can help but it might not be cost neutral. </w:t>
      </w:r>
    </w:p>
    <w:p w:rsidR="00DA6149" w:rsidRPr="00DA6149" w:rsidRDefault="00DA6149" w:rsidP="00A961D6">
      <w:pPr>
        <w:pStyle w:val="ListParagraph"/>
        <w:numPr>
          <w:ilvl w:val="1"/>
          <w:numId w:val="13"/>
        </w:numPr>
        <w:spacing w:after="120" w:line="276" w:lineRule="auto"/>
        <w:contextualSpacing/>
        <w:rPr>
          <w:rFonts w:asciiTheme="minorHAnsi" w:hAnsiTheme="minorHAnsi"/>
          <w:sz w:val="24"/>
          <w:szCs w:val="24"/>
        </w:rPr>
      </w:pPr>
      <w:r w:rsidRPr="00DA6149">
        <w:rPr>
          <w:rFonts w:asciiTheme="minorHAnsi" w:hAnsiTheme="minorHAnsi"/>
          <w:sz w:val="24"/>
          <w:szCs w:val="24"/>
        </w:rPr>
        <w:t>Should there be maximum credits a student can take for these programs?</w:t>
      </w:r>
    </w:p>
    <w:p w:rsidR="008B5070" w:rsidRPr="00DA6149" w:rsidRDefault="00DA6149" w:rsidP="00A961D6">
      <w:pPr>
        <w:pStyle w:val="ListParagraph"/>
        <w:numPr>
          <w:ilvl w:val="3"/>
          <w:numId w:val="21"/>
        </w:numPr>
        <w:spacing w:after="120" w:line="276" w:lineRule="auto"/>
        <w:contextualSpacing/>
        <w:rPr>
          <w:rFonts w:asciiTheme="minorHAnsi" w:hAnsiTheme="minorHAnsi"/>
          <w:sz w:val="24"/>
          <w:szCs w:val="24"/>
        </w:rPr>
      </w:pPr>
      <w:r w:rsidRPr="00DA6149">
        <w:rPr>
          <w:rFonts w:asciiTheme="minorHAnsi" w:hAnsiTheme="minorHAnsi"/>
          <w:sz w:val="24"/>
          <w:szCs w:val="24"/>
        </w:rPr>
        <w:t>The workgroup</w:t>
      </w:r>
      <w:r w:rsidR="008B5070" w:rsidRPr="00DA6149">
        <w:rPr>
          <w:rFonts w:asciiTheme="minorHAnsi" w:hAnsiTheme="minorHAnsi"/>
          <w:sz w:val="24"/>
          <w:szCs w:val="24"/>
        </w:rPr>
        <w:t xml:space="preserve"> did not have a consensus on </w:t>
      </w:r>
      <w:r w:rsidR="002229DA" w:rsidRPr="00DA6149">
        <w:rPr>
          <w:rFonts w:asciiTheme="minorHAnsi" w:hAnsiTheme="minorHAnsi"/>
          <w:sz w:val="24"/>
          <w:szCs w:val="24"/>
        </w:rPr>
        <w:t>this</w:t>
      </w:r>
    </w:p>
    <w:p w:rsidR="008E3186" w:rsidRPr="00DA6149" w:rsidRDefault="008B5070" w:rsidP="00A961D6">
      <w:pPr>
        <w:pStyle w:val="ListParagraph"/>
        <w:numPr>
          <w:ilvl w:val="3"/>
          <w:numId w:val="21"/>
        </w:numPr>
        <w:spacing w:after="120" w:line="276" w:lineRule="auto"/>
        <w:contextualSpacing/>
        <w:rPr>
          <w:rFonts w:asciiTheme="minorHAnsi" w:hAnsiTheme="minorHAnsi"/>
          <w:sz w:val="24"/>
          <w:szCs w:val="24"/>
        </w:rPr>
      </w:pPr>
      <w:r w:rsidRPr="00DA6149">
        <w:rPr>
          <w:rFonts w:asciiTheme="minorHAnsi" w:hAnsiTheme="minorHAnsi"/>
          <w:sz w:val="24"/>
          <w:szCs w:val="24"/>
        </w:rPr>
        <w:t>29/50</w:t>
      </w:r>
      <w:r w:rsidR="00DA6149" w:rsidRPr="00DA6149">
        <w:rPr>
          <w:rFonts w:asciiTheme="minorHAnsi" w:hAnsiTheme="minorHAnsi"/>
          <w:sz w:val="24"/>
          <w:szCs w:val="24"/>
        </w:rPr>
        <w:t xml:space="preserve"> states</w:t>
      </w:r>
      <w:r w:rsidRPr="00DA6149">
        <w:rPr>
          <w:rFonts w:asciiTheme="minorHAnsi" w:hAnsiTheme="minorHAnsi"/>
          <w:sz w:val="24"/>
          <w:szCs w:val="24"/>
        </w:rPr>
        <w:t xml:space="preserve"> do not have a policy on maximum credits</w:t>
      </w:r>
    </w:p>
    <w:p w:rsidR="00C33EF8" w:rsidRPr="003155AB" w:rsidRDefault="00C33EF8" w:rsidP="008E3186">
      <w:pPr>
        <w:spacing w:after="120" w:line="276" w:lineRule="auto"/>
        <w:contextualSpacing/>
        <w:rPr>
          <w:rFonts w:asciiTheme="minorHAnsi" w:hAnsiTheme="minorHAnsi"/>
          <w:sz w:val="24"/>
          <w:szCs w:val="24"/>
        </w:rPr>
      </w:pPr>
      <w:r w:rsidRPr="008E3186">
        <w:rPr>
          <w:rFonts w:asciiTheme="minorHAnsi" w:hAnsiTheme="minorHAnsi"/>
          <w:b/>
          <w:sz w:val="24"/>
          <w:szCs w:val="24"/>
        </w:rPr>
        <w:t xml:space="preserve">Wrap </w:t>
      </w:r>
      <w:r w:rsidRPr="003155AB">
        <w:rPr>
          <w:rFonts w:asciiTheme="minorHAnsi" w:hAnsiTheme="minorHAnsi"/>
          <w:b/>
          <w:sz w:val="24"/>
          <w:szCs w:val="24"/>
        </w:rPr>
        <w:t xml:space="preserve">up </w:t>
      </w:r>
    </w:p>
    <w:p w:rsidR="00533D24" w:rsidRPr="003155AB" w:rsidRDefault="008E3186" w:rsidP="004A5BED">
      <w:pPr>
        <w:pStyle w:val="ListParagraph"/>
        <w:numPr>
          <w:ilvl w:val="0"/>
          <w:numId w:val="13"/>
        </w:numPr>
        <w:spacing w:after="120" w:line="276" w:lineRule="auto"/>
        <w:contextualSpacing/>
        <w:rPr>
          <w:rFonts w:asciiTheme="minorHAnsi" w:hAnsiTheme="minorHAnsi"/>
          <w:sz w:val="24"/>
          <w:szCs w:val="24"/>
        </w:rPr>
      </w:pPr>
      <w:r w:rsidRPr="003155AB">
        <w:rPr>
          <w:rFonts w:asciiTheme="minorHAnsi" w:hAnsiTheme="minorHAnsi"/>
          <w:sz w:val="24"/>
          <w:szCs w:val="24"/>
        </w:rPr>
        <w:t>Council staff</w:t>
      </w:r>
      <w:r w:rsidR="002229DA" w:rsidRPr="003155AB">
        <w:rPr>
          <w:rFonts w:asciiTheme="minorHAnsi" w:hAnsiTheme="minorHAnsi"/>
          <w:sz w:val="24"/>
          <w:szCs w:val="24"/>
        </w:rPr>
        <w:t xml:space="preserve"> will revise </w:t>
      </w:r>
      <w:r w:rsidRPr="003155AB">
        <w:rPr>
          <w:rFonts w:asciiTheme="minorHAnsi" w:hAnsiTheme="minorHAnsi"/>
          <w:sz w:val="24"/>
          <w:szCs w:val="24"/>
        </w:rPr>
        <w:t xml:space="preserve">draft policy </w:t>
      </w:r>
      <w:r w:rsidR="002229DA" w:rsidRPr="003155AB">
        <w:rPr>
          <w:rFonts w:asciiTheme="minorHAnsi" w:hAnsiTheme="minorHAnsi"/>
          <w:sz w:val="24"/>
          <w:szCs w:val="24"/>
        </w:rPr>
        <w:t>handout</w:t>
      </w:r>
    </w:p>
    <w:p w:rsidR="00AD0689" w:rsidRDefault="008E3186" w:rsidP="004A5BED">
      <w:pPr>
        <w:pStyle w:val="ListParagraph"/>
        <w:numPr>
          <w:ilvl w:val="0"/>
          <w:numId w:val="13"/>
        </w:numPr>
        <w:spacing w:after="120" w:line="276" w:lineRule="auto"/>
        <w:contextualSpacing/>
        <w:rPr>
          <w:rFonts w:asciiTheme="minorHAnsi" w:hAnsiTheme="minorHAnsi"/>
          <w:sz w:val="24"/>
          <w:szCs w:val="24"/>
        </w:rPr>
      </w:pPr>
      <w:r w:rsidRPr="00AD0689">
        <w:rPr>
          <w:rFonts w:asciiTheme="minorHAnsi" w:hAnsiTheme="minorHAnsi"/>
          <w:sz w:val="24"/>
          <w:szCs w:val="24"/>
        </w:rPr>
        <w:t>There will be a f</w:t>
      </w:r>
      <w:r w:rsidR="002229DA" w:rsidRPr="00AD0689">
        <w:rPr>
          <w:rFonts w:asciiTheme="minorHAnsi" w:hAnsiTheme="minorHAnsi"/>
          <w:sz w:val="24"/>
          <w:szCs w:val="24"/>
        </w:rPr>
        <w:t xml:space="preserve">unding meeting in July, people will self-select to attend </w:t>
      </w:r>
    </w:p>
    <w:p w:rsidR="003D45FA" w:rsidRDefault="003D45FA" w:rsidP="003D45FA">
      <w:pPr>
        <w:spacing w:after="200" w:line="276" w:lineRule="auto"/>
        <w:contextualSpacing/>
        <w:rPr>
          <w:rFonts w:asciiTheme="minorHAnsi" w:hAnsiTheme="minorHAnsi"/>
          <w:b/>
          <w:color w:val="000000" w:themeColor="text1"/>
          <w:sz w:val="24"/>
          <w:szCs w:val="24"/>
        </w:rPr>
      </w:pPr>
      <w:r w:rsidRPr="003D45FA">
        <w:rPr>
          <w:rFonts w:asciiTheme="minorHAnsi" w:hAnsiTheme="minorHAnsi"/>
          <w:b/>
          <w:color w:val="000000" w:themeColor="text1"/>
          <w:sz w:val="24"/>
          <w:szCs w:val="24"/>
        </w:rPr>
        <w:t>Next meeting</w:t>
      </w:r>
      <w:r w:rsidR="005777A5">
        <w:rPr>
          <w:rFonts w:asciiTheme="minorHAnsi" w:hAnsiTheme="minorHAnsi"/>
          <w:b/>
          <w:color w:val="000000" w:themeColor="text1"/>
          <w:sz w:val="24"/>
          <w:szCs w:val="24"/>
        </w:rPr>
        <w:t>s</w:t>
      </w:r>
      <w:r w:rsidRPr="003D45FA">
        <w:rPr>
          <w:rFonts w:asciiTheme="minorHAnsi" w:hAnsiTheme="minorHAnsi"/>
          <w:b/>
          <w:color w:val="000000" w:themeColor="text1"/>
          <w:sz w:val="24"/>
          <w:szCs w:val="24"/>
        </w:rPr>
        <w:t>:</w:t>
      </w:r>
    </w:p>
    <w:p w:rsidR="00BD636F" w:rsidRDefault="00BD636F" w:rsidP="003D45FA">
      <w:pPr>
        <w:spacing w:after="200" w:line="276" w:lineRule="auto"/>
        <w:contextualSpacing/>
        <w:rPr>
          <w:rFonts w:asciiTheme="minorHAnsi" w:hAnsiTheme="minorHAnsi"/>
          <w:b/>
          <w:color w:val="000000" w:themeColor="text1"/>
          <w:sz w:val="24"/>
          <w:szCs w:val="24"/>
        </w:rPr>
      </w:pPr>
    </w:p>
    <w:p w:rsidR="00BD636F" w:rsidRDefault="00BD636F" w:rsidP="00BB4D91">
      <w:pPr>
        <w:spacing w:after="200" w:line="276" w:lineRule="auto"/>
        <w:ind w:firstLine="360"/>
        <w:contextualSpacing/>
        <w:rPr>
          <w:rFonts w:asciiTheme="minorHAnsi" w:hAnsiTheme="minorHAnsi"/>
          <w:b/>
          <w:color w:val="000000" w:themeColor="text1"/>
          <w:sz w:val="24"/>
          <w:szCs w:val="24"/>
        </w:rPr>
      </w:pPr>
      <w:r>
        <w:rPr>
          <w:rFonts w:asciiTheme="minorHAnsi" w:hAnsiTheme="minorHAnsi"/>
          <w:b/>
          <w:color w:val="000000" w:themeColor="text1"/>
          <w:sz w:val="24"/>
          <w:szCs w:val="24"/>
        </w:rPr>
        <w:t>Fiscal sub-committee meeting</w:t>
      </w:r>
    </w:p>
    <w:p w:rsidR="00BD636F" w:rsidRPr="005777A5" w:rsidRDefault="00BD636F" w:rsidP="005777A5">
      <w:pPr>
        <w:spacing w:after="200" w:line="276" w:lineRule="auto"/>
        <w:ind w:left="360" w:firstLine="720"/>
        <w:contextualSpacing/>
        <w:rPr>
          <w:rFonts w:asciiTheme="minorHAnsi" w:hAnsiTheme="minorHAnsi"/>
          <w:color w:val="000000" w:themeColor="text1"/>
          <w:sz w:val="24"/>
          <w:szCs w:val="24"/>
        </w:rPr>
      </w:pPr>
      <w:r w:rsidRPr="005777A5">
        <w:rPr>
          <w:rFonts w:asciiTheme="minorHAnsi" w:hAnsiTheme="minorHAnsi"/>
          <w:color w:val="000000" w:themeColor="text1"/>
          <w:sz w:val="24"/>
          <w:szCs w:val="24"/>
        </w:rPr>
        <w:t>Monday, June 21, 2:00 – 4:00</w:t>
      </w:r>
    </w:p>
    <w:p w:rsidR="00BD636F" w:rsidRPr="003D45FA" w:rsidRDefault="00BD636F" w:rsidP="005777A5">
      <w:pPr>
        <w:ind w:left="720" w:firstLine="360"/>
        <w:rPr>
          <w:rFonts w:asciiTheme="minorHAnsi" w:hAnsiTheme="minorHAnsi"/>
          <w:sz w:val="24"/>
          <w:szCs w:val="24"/>
        </w:rPr>
      </w:pPr>
      <w:r w:rsidRPr="003D45FA">
        <w:rPr>
          <w:rFonts w:asciiTheme="minorHAnsi" w:hAnsiTheme="minorHAnsi"/>
          <w:sz w:val="24"/>
          <w:szCs w:val="24"/>
        </w:rPr>
        <w:t>ESD 113</w:t>
      </w:r>
      <w:r>
        <w:rPr>
          <w:rFonts w:asciiTheme="minorHAnsi" w:hAnsiTheme="minorHAnsi"/>
          <w:sz w:val="24"/>
          <w:szCs w:val="24"/>
        </w:rPr>
        <w:t>, Pacific Room</w:t>
      </w:r>
    </w:p>
    <w:p w:rsidR="00BD636F" w:rsidRDefault="00BD636F" w:rsidP="005777A5">
      <w:pPr>
        <w:ind w:left="720" w:firstLine="360"/>
        <w:rPr>
          <w:rFonts w:asciiTheme="minorHAnsi" w:hAnsiTheme="minorHAnsi"/>
          <w:sz w:val="24"/>
          <w:szCs w:val="24"/>
        </w:rPr>
      </w:pPr>
      <w:r w:rsidRPr="003D45FA">
        <w:rPr>
          <w:rFonts w:asciiTheme="minorHAnsi" w:hAnsiTheme="minorHAnsi"/>
          <w:sz w:val="24"/>
          <w:szCs w:val="24"/>
        </w:rPr>
        <w:t xml:space="preserve">6005 </w:t>
      </w:r>
      <w:proofErr w:type="spellStart"/>
      <w:r w:rsidRPr="003D45FA">
        <w:rPr>
          <w:rFonts w:asciiTheme="minorHAnsi" w:hAnsiTheme="minorHAnsi"/>
          <w:sz w:val="24"/>
          <w:szCs w:val="24"/>
        </w:rPr>
        <w:t>Tyee</w:t>
      </w:r>
      <w:proofErr w:type="spellEnd"/>
      <w:r w:rsidRPr="003D45FA">
        <w:rPr>
          <w:rFonts w:asciiTheme="minorHAnsi" w:hAnsiTheme="minorHAnsi"/>
          <w:sz w:val="24"/>
          <w:szCs w:val="24"/>
        </w:rPr>
        <w:t xml:space="preserve"> Dr</w:t>
      </w:r>
      <w:r>
        <w:rPr>
          <w:rFonts w:asciiTheme="minorHAnsi" w:hAnsiTheme="minorHAnsi"/>
          <w:sz w:val="24"/>
          <w:szCs w:val="24"/>
        </w:rPr>
        <w:t>.</w:t>
      </w:r>
      <w:r w:rsidRPr="003D45FA">
        <w:rPr>
          <w:rFonts w:asciiTheme="minorHAnsi" w:hAnsiTheme="minorHAnsi"/>
          <w:sz w:val="24"/>
          <w:szCs w:val="24"/>
        </w:rPr>
        <w:t xml:space="preserve"> SW</w:t>
      </w:r>
      <w:r>
        <w:rPr>
          <w:rFonts w:asciiTheme="minorHAnsi" w:hAnsiTheme="minorHAnsi"/>
          <w:sz w:val="24"/>
          <w:szCs w:val="24"/>
        </w:rPr>
        <w:t xml:space="preserve">, </w:t>
      </w:r>
      <w:r w:rsidRPr="003D45FA">
        <w:rPr>
          <w:rFonts w:asciiTheme="minorHAnsi" w:hAnsiTheme="minorHAnsi"/>
          <w:sz w:val="24"/>
          <w:szCs w:val="24"/>
        </w:rPr>
        <w:t>Tumwater, WA</w:t>
      </w:r>
    </w:p>
    <w:p w:rsidR="00BD636F" w:rsidRDefault="00BD636F" w:rsidP="005777A5">
      <w:pPr>
        <w:ind w:left="360" w:firstLine="360"/>
        <w:rPr>
          <w:rFonts w:asciiTheme="minorHAnsi" w:hAnsiTheme="minorHAnsi"/>
          <w:sz w:val="24"/>
          <w:szCs w:val="24"/>
        </w:rPr>
      </w:pPr>
      <w:r w:rsidRPr="005777A5">
        <w:rPr>
          <w:rFonts w:asciiTheme="minorHAnsi" w:hAnsiTheme="minorHAnsi"/>
          <w:b/>
          <w:sz w:val="24"/>
          <w:szCs w:val="24"/>
        </w:rPr>
        <w:t>Purpose:</w:t>
      </w:r>
      <w:r w:rsidR="00CA5D65">
        <w:rPr>
          <w:rFonts w:asciiTheme="minorHAnsi" w:hAnsiTheme="minorHAnsi"/>
          <w:sz w:val="24"/>
          <w:szCs w:val="24"/>
        </w:rPr>
        <w:t xml:space="preserve"> R</w:t>
      </w:r>
      <w:bookmarkStart w:id="0" w:name="_GoBack"/>
      <w:bookmarkEnd w:id="0"/>
      <w:r>
        <w:rPr>
          <w:rFonts w:asciiTheme="minorHAnsi" w:hAnsiTheme="minorHAnsi"/>
          <w:sz w:val="24"/>
          <w:szCs w:val="24"/>
        </w:rPr>
        <w:t>efine fiscal recommendations</w:t>
      </w:r>
    </w:p>
    <w:p w:rsidR="00BD636F" w:rsidRPr="003D45FA" w:rsidRDefault="00BD636F" w:rsidP="003D45FA">
      <w:pPr>
        <w:spacing w:after="200" w:line="276" w:lineRule="auto"/>
        <w:contextualSpacing/>
        <w:rPr>
          <w:rFonts w:asciiTheme="minorHAnsi" w:hAnsiTheme="minorHAnsi"/>
          <w:b/>
          <w:color w:val="000000" w:themeColor="text1"/>
          <w:sz w:val="24"/>
          <w:szCs w:val="24"/>
        </w:rPr>
      </w:pPr>
    </w:p>
    <w:p w:rsidR="00BD636F" w:rsidRPr="005777A5" w:rsidRDefault="00BD636F" w:rsidP="005777A5">
      <w:pPr>
        <w:spacing w:after="200" w:line="276" w:lineRule="auto"/>
        <w:ind w:firstLine="360"/>
        <w:contextualSpacing/>
        <w:rPr>
          <w:rFonts w:asciiTheme="minorHAnsi" w:hAnsiTheme="minorHAnsi"/>
          <w:b/>
          <w:sz w:val="24"/>
          <w:szCs w:val="24"/>
        </w:rPr>
      </w:pPr>
      <w:r w:rsidRPr="005777A5">
        <w:rPr>
          <w:rFonts w:asciiTheme="minorHAnsi" w:hAnsiTheme="minorHAnsi"/>
          <w:b/>
          <w:sz w:val="24"/>
          <w:szCs w:val="24"/>
        </w:rPr>
        <w:t>Full Dual Credit Workgroup meeting</w:t>
      </w:r>
    </w:p>
    <w:p w:rsidR="003D45FA" w:rsidRDefault="00FB3C35" w:rsidP="005777A5">
      <w:pPr>
        <w:spacing w:after="200" w:line="276" w:lineRule="auto"/>
        <w:ind w:left="720" w:firstLine="360"/>
        <w:contextualSpacing/>
        <w:rPr>
          <w:rFonts w:asciiTheme="minorHAnsi" w:hAnsiTheme="minorHAnsi"/>
          <w:sz w:val="24"/>
          <w:szCs w:val="24"/>
        </w:rPr>
      </w:pPr>
      <w:r w:rsidRPr="00282258">
        <w:rPr>
          <w:rFonts w:asciiTheme="minorHAnsi" w:hAnsiTheme="minorHAnsi"/>
          <w:sz w:val="24"/>
          <w:szCs w:val="24"/>
        </w:rPr>
        <w:t>Friday, September 26</w:t>
      </w:r>
      <w:r w:rsidR="003D45FA" w:rsidRPr="00282258">
        <w:rPr>
          <w:rFonts w:asciiTheme="minorHAnsi" w:hAnsiTheme="minorHAnsi"/>
          <w:sz w:val="24"/>
          <w:szCs w:val="24"/>
        </w:rPr>
        <w:t>, 12:30 – 3:30</w:t>
      </w:r>
    </w:p>
    <w:p w:rsidR="00AD0689" w:rsidRPr="003D45FA" w:rsidRDefault="00AD0689" w:rsidP="005777A5">
      <w:pPr>
        <w:ind w:left="720" w:firstLine="360"/>
        <w:rPr>
          <w:rFonts w:asciiTheme="minorHAnsi" w:hAnsiTheme="minorHAnsi"/>
          <w:sz w:val="24"/>
          <w:szCs w:val="24"/>
        </w:rPr>
      </w:pPr>
      <w:r w:rsidRPr="003D45FA">
        <w:rPr>
          <w:rFonts w:asciiTheme="minorHAnsi" w:hAnsiTheme="minorHAnsi"/>
          <w:sz w:val="24"/>
          <w:szCs w:val="24"/>
        </w:rPr>
        <w:t>ESD 113</w:t>
      </w:r>
      <w:r>
        <w:rPr>
          <w:rFonts w:asciiTheme="minorHAnsi" w:hAnsiTheme="minorHAnsi"/>
          <w:sz w:val="24"/>
          <w:szCs w:val="24"/>
        </w:rPr>
        <w:t>, Pacific Room</w:t>
      </w:r>
    </w:p>
    <w:p w:rsidR="00AD0689" w:rsidRDefault="00AD0689" w:rsidP="005777A5">
      <w:pPr>
        <w:ind w:left="720" w:firstLine="360"/>
        <w:rPr>
          <w:rFonts w:asciiTheme="minorHAnsi" w:hAnsiTheme="minorHAnsi"/>
          <w:sz w:val="24"/>
          <w:szCs w:val="24"/>
        </w:rPr>
      </w:pPr>
      <w:r w:rsidRPr="003D45FA">
        <w:rPr>
          <w:rFonts w:asciiTheme="minorHAnsi" w:hAnsiTheme="minorHAnsi"/>
          <w:sz w:val="24"/>
          <w:szCs w:val="24"/>
        </w:rPr>
        <w:t xml:space="preserve">6005 </w:t>
      </w:r>
      <w:proofErr w:type="spellStart"/>
      <w:r w:rsidRPr="003D45FA">
        <w:rPr>
          <w:rFonts w:asciiTheme="minorHAnsi" w:hAnsiTheme="minorHAnsi"/>
          <w:sz w:val="24"/>
          <w:szCs w:val="24"/>
        </w:rPr>
        <w:t>Tyee</w:t>
      </w:r>
      <w:proofErr w:type="spellEnd"/>
      <w:r w:rsidRPr="003D45FA">
        <w:rPr>
          <w:rFonts w:asciiTheme="minorHAnsi" w:hAnsiTheme="minorHAnsi"/>
          <w:sz w:val="24"/>
          <w:szCs w:val="24"/>
        </w:rPr>
        <w:t xml:space="preserve"> Dr</w:t>
      </w:r>
      <w:r>
        <w:rPr>
          <w:rFonts w:asciiTheme="minorHAnsi" w:hAnsiTheme="minorHAnsi"/>
          <w:sz w:val="24"/>
          <w:szCs w:val="24"/>
        </w:rPr>
        <w:t>.</w:t>
      </w:r>
      <w:r w:rsidRPr="003D45FA">
        <w:rPr>
          <w:rFonts w:asciiTheme="minorHAnsi" w:hAnsiTheme="minorHAnsi"/>
          <w:sz w:val="24"/>
          <w:szCs w:val="24"/>
        </w:rPr>
        <w:t xml:space="preserve"> SW</w:t>
      </w:r>
      <w:r>
        <w:rPr>
          <w:rFonts w:asciiTheme="minorHAnsi" w:hAnsiTheme="minorHAnsi"/>
          <w:sz w:val="24"/>
          <w:szCs w:val="24"/>
        </w:rPr>
        <w:t xml:space="preserve">, </w:t>
      </w:r>
      <w:r w:rsidRPr="003D45FA">
        <w:rPr>
          <w:rFonts w:asciiTheme="minorHAnsi" w:hAnsiTheme="minorHAnsi"/>
          <w:sz w:val="24"/>
          <w:szCs w:val="24"/>
        </w:rPr>
        <w:t>Tumwater, WA</w:t>
      </w:r>
    </w:p>
    <w:p w:rsidR="00AD0689" w:rsidRPr="003D45FA" w:rsidRDefault="00BD636F" w:rsidP="00BB4D91">
      <w:pPr>
        <w:ind w:left="360" w:firstLine="360"/>
        <w:rPr>
          <w:rFonts w:asciiTheme="minorHAnsi" w:hAnsiTheme="minorHAnsi"/>
          <w:sz w:val="24"/>
          <w:szCs w:val="24"/>
        </w:rPr>
      </w:pPr>
      <w:r>
        <w:rPr>
          <w:rFonts w:asciiTheme="minorHAnsi" w:hAnsiTheme="minorHAnsi"/>
          <w:b/>
          <w:sz w:val="24"/>
          <w:szCs w:val="24"/>
        </w:rPr>
        <w:t>Purpose:</w:t>
      </w:r>
      <w:r w:rsidR="00AD0689">
        <w:rPr>
          <w:rFonts w:asciiTheme="minorHAnsi" w:hAnsiTheme="minorHAnsi"/>
          <w:sz w:val="24"/>
          <w:szCs w:val="24"/>
        </w:rPr>
        <w:t xml:space="preserve"> </w:t>
      </w:r>
      <w:r>
        <w:rPr>
          <w:rFonts w:asciiTheme="minorHAnsi" w:hAnsiTheme="minorHAnsi"/>
          <w:sz w:val="24"/>
          <w:szCs w:val="24"/>
        </w:rPr>
        <w:t>Review current policies</w:t>
      </w:r>
      <w:r w:rsidR="00AD0689">
        <w:rPr>
          <w:rFonts w:asciiTheme="minorHAnsi" w:hAnsiTheme="minorHAnsi"/>
          <w:sz w:val="24"/>
          <w:szCs w:val="24"/>
        </w:rPr>
        <w:t xml:space="preserve"> and draft recommendations for dual credit by exam programs</w:t>
      </w:r>
    </w:p>
    <w:p w:rsidR="00AD0689" w:rsidRPr="00282258" w:rsidRDefault="00AD0689" w:rsidP="003D45FA">
      <w:pPr>
        <w:spacing w:after="200" w:line="276" w:lineRule="auto"/>
        <w:ind w:left="360"/>
        <w:contextualSpacing/>
        <w:rPr>
          <w:rFonts w:asciiTheme="minorHAnsi" w:hAnsiTheme="minorHAnsi"/>
          <w:sz w:val="24"/>
          <w:szCs w:val="24"/>
        </w:rPr>
      </w:pPr>
    </w:p>
    <w:p w:rsidR="007E0AE4" w:rsidRPr="003D45FA" w:rsidRDefault="007E0AE4" w:rsidP="005777A5">
      <w:pPr>
        <w:rPr>
          <w:rFonts w:asciiTheme="minorHAnsi" w:hAnsiTheme="minorHAnsi"/>
          <w:sz w:val="24"/>
          <w:szCs w:val="24"/>
        </w:rPr>
      </w:pPr>
      <w:r w:rsidRPr="003D45FA">
        <w:rPr>
          <w:rFonts w:asciiTheme="minorHAnsi" w:hAnsiTheme="minorHAnsi"/>
          <w:sz w:val="24"/>
          <w:szCs w:val="24"/>
        </w:rPr>
        <w:t>We hope to see you here, in person, but if that isn’t convenient for you, you may call in.</w:t>
      </w:r>
    </w:p>
    <w:p w:rsidR="00F23C87" w:rsidRPr="003D45FA" w:rsidRDefault="00F23C87" w:rsidP="003D45FA">
      <w:pPr>
        <w:ind w:firstLine="720"/>
        <w:rPr>
          <w:rFonts w:asciiTheme="minorHAnsi" w:hAnsiTheme="minorHAnsi"/>
          <w:sz w:val="24"/>
          <w:szCs w:val="24"/>
        </w:rPr>
      </w:pPr>
      <w:r w:rsidRPr="003D45FA">
        <w:rPr>
          <w:rFonts w:asciiTheme="minorHAnsi" w:hAnsiTheme="minorHAnsi"/>
          <w:sz w:val="24"/>
          <w:szCs w:val="24"/>
        </w:rPr>
        <w:t>Toll-Free Number: (800) 511-7983</w:t>
      </w:r>
      <w:r w:rsidR="003D45FA">
        <w:rPr>
          <w:rFonts w:asciiTheme="minorHAnsi" w:hAnsiTheme="minorHAnsi"/>
          <w:sz w:val="24"/>
          <w:szCs w:val="24"/>
        </w:rPr>
        <w:t xml:space="preserve">, </w:t>
      </w:r>
      <w:r w:rsidRPr="003D45FA">
        <w:rPr>
          <w:rFonts w:asciiTheme="minorHAnsi" w:hAnsiTheme="minorHAnsi"/>
          <w:sz w:val="24"/>
          <w:szCs w:val="24"/>
        </w:rPr>
        <w:t>Access Code: 4028173#</w:t>
      </w:r>
    </w:p>
    <w:p w:rsidR="00B04611" w:rsidRPr="003D45FA" w:rsidRDefault="00B04611" w:rsidP="00B04611">
      <w:pPr>
        <w:spacing w:after="200" w:line="276" w:lineRule="auto"/>
        <w:contextualSpacing/>
        <w:rPr>
          <w:rFonts w:asciiTheme="minorHAnsi" w:hAnsiTheme="minorHAnsi"/>
          <w:color w:val="000000" w:themeColor="text1"/>
          <w:sz w:val="24"/>
          <w:szCs w:val="24"/>
        </w:rPr>
      </w:pPr>
    </w:p>
    <w:p w:rsidR="00B04611" w:rsidRDefault="00B04611" w:rsidP="00B04611">
      <w:pPr>
        <w:spacing w:after="200" w:line="276" w:lineRule="auto"/>
        <w:contextualSpacing/>
        <w:rPr>
          <w:ins w:id="1" w:author="Noreen Light" w:date="2014-07-14T09:36:00Z"/>
          <w:rFonts w:asciiTheme="minorHAnsi" w:hAnsiTheme="minorHAnsi"/>
          <w:color w:val="000000" w:themeColor="text1"/>
          <w:sz w:val="24"/>
          <w:szCs w:val="24"/>
        </w:rPr>
      </w:pPr>
      <w:proofErr w:type="gramStart"/>
      <w:r w:rsidRPr="003D45FA">
        <w:rPr>
          <w:rFonts w:asciiTheme="minorHAnsi" w:hAnsiTheme="minorHAnsi"/>
          <w:b/>
          <w:color w:val="000000" w:themeColor="text1"/>
          <w:sz w:val="24"/>
          <w:szCs w:val="24"/>
        </w:rPr>
        <w:t>Questions?</w:t>
      </w:r>
      <w:proofErr w:type="gramEnd"/>
      <w:r w:rsidRPr="003D45FA">
        <w:rPr>
          <w:rFonts w:asciiTheme="minorHAnsi" w:hAnsiTheme="minorHAnsi"/>
          <w:color w:val="000000" w:themeColor="text1"/>
          <w:sz w:val="24"/>
          <w:szCs w:val="24"/>
        </w:rPr>
        <w:t xml:space="preserve"> </w:t>
      </w:r>
      <w:r w:rsidR="00260F15">
        <w:rPr>
          <w:rFonts w:asciiTheme="minorHAnsi" w:hAnsiTheme="minorHAnsi"/>
          <w:color w:val="000000" w:themeColor="text1"/>
          <w:sz w:val="24"/>
          <w:szCs w:val="24"/>
        </w:rPr>
        <w:t xml:space="preserve"> </w:t>
      </w:r>
      <w:r w:rsidRPr="003D45FA">
        <w:rPr>
          <w:rFonts w:asciiTheme="minorHAnsi" w:hAnsiTheme="minorHAnsi"/>
          <w:color w:val="000000" w:themeColor="text1"/>
          <w:sz w:val="24"/>
          <w:szCs w:val="24"/>
        </w:rPr>
        <w:t xml:space="preserve">Contact Noreen Light, 360.753.7811 or </w:t>
      </w:r>
      <w:hyperlink r:id="rId16" w:history="1">
        <w:r w:rsidRPr="003D45FA">
          <w:rPr>
            <w:rStyle w:val="Hyperlink"/>
            <w:rFonts w:asciiTheme="minorHAnsi" w:hAnsiTheme="minorHAnsi"/>
            <w:sz w:val="24"/>
            <w:szCs w:val="24"/>
          </w:rPr>
          <w:t>NoreenL@wsac.wa.gov</w:t>
        </w:r>
      </w:hyperlink>
      <w:r w:rsidRPr="003D45FA">
        <w:rPr>
          <w:rFonts w:asciiTheme="minorHAnsi" w:hAnsiTheme="minorHAnsi"/>
          <w:color w:val="000000" w:themeColor="text1"/>
          <w:sz w:val="24"/>
          <w:szCs w:val="24"/>
        </w:rPr>
        <w:t xml:space="preserve"> </w:t>
      </w:r>
    </w:p>
    <w:p w:rsidR="002D5BFA" w:rsidRDefault="002D5BFA">
      <w:pPr>
        <w:rPr>
          <w:ins w:id="2" w:author="Noreen Light" w:date="2014-07-14T09:37:00Z"/>
          <w:rFonts w:asciiTheme="minorHAnsi" w:hAnsiTheme="minorHAnsi"/>
          <w:color w:val="000000" w:themeColor="text1"/>
          <w:sz w:val="24"/>
          <w:szCs w:val="24"/>
        </w:rPr>
      </w:pPr>
      <w:ins w:id="3" w:author="Noreen Light" w:date="2014-07-14T09:37:00Z">
        <w:r>
          <w:rPr>
            <w:rFonts w:asciiTheme="minorHAnsi" w:hAnsiTheme="minorHAnsi"/>
            <w:color w:val="000000" w:themeColor="text1"/>
            <w:sz w:val="24"/>
            <w:szCs w:val="24"/>
          </w:rPr>
          <w:br w:type="page"/>
        </w:r>
      </w:ins>
    </w:p>
    <w:p w:rsidR="002D5BFA" w:rsidRPr="002D5BFA" w:rsidRDefault="002D5BFA" w:rsidP="002D5BFA">
      <w:pPr>
        <w:keepNext/>
        <w:keepLines/>
        <w:spacing w:before="480" w:line="276" w:lineRule="auto"/>
        <w:jc w:val="center"/>
        <w:outlineLvl w:val="0"/>
        <w:rPr>
          <w:ins w:id="4" w:author="Noreen Light" w:date="2014-07-14T09:37:00Z"/>
          <w:rFonts w:asciiTheme="majorHAnsi" w:eastAsiaTheme="majorEastAsia" w:hAnsiTheme="majorHAnsi" w:cstheme="majorBidi"/>
          <w:b/>
          <w:bCs/>
          <w:color w:val="365F91" w:themeColor="accent1" w:themeShade="BF"/>
          <w:sz w:val="28"/>
          <w:szCs w:val="28"/>
        </w:rPr>
      </w:pPr>
      <w:ins w:id="5" w:author="Noreen Light" w:date="2014-07-14T09:37:00Z">
        <w:r w:rsidRPr="002D5BFA">
          <w:rPr>
            <w:rFonts w:asciiTheme="majorHAnsi" w:eastAsiaTheme="majorEastAsia" w:hAnsiTheme="majorHAnsi" w:cstheme="majorBidi"/>
            <w:b/>
            <w:bCs/>
            <w:color w:val="365F91" w:themeColor="accent1" w:themeShade="BF"/>
            <w:sz w:val="28"/>
            <w:szCs w:val="28"/>
          </w:rPr>
          <w:lastRenderedPageBreak/>
          <w:t xml:space="preserve">Streamlining and Expanding Dual Credit Opportunities </w:t>
        </w:r>
      </w:ins>
    </w:p>
    <w:p w:rsidR="002D5BFA" w:rsidRPr="002D5BFA" w:rsidRDefault="002D5BFA" w:rsidP="002D5BFA">
      <w:pPr>
        <w:spacing w:after="200" w:line="276" w:lineRule="auto"/>
        <w:jc w:val="center"/>
        <w:rPr>
          <w:rFonts w:asciiTheme="minorHAnsi" w:eastAsiaTheme="minorHAnsi" w:hAnsiTheme="minorHAnsi" w:cstheme="minorBidi"/>
        </w:rPr>
      </w:pPr>
      <w:ins w:id="6" w:author="Noreen Light" w:date="2014-07-14T09:37:00Z">
        <w:r w:rsidRPr="002D5BFA">
          <w:rPr>
            <w:rFonts w:asciiTheme="minorHAnsi" w:eastAsiaTheme="minorHAnsi" w:hAnsiTheme="minorHAnsi" w:cstheme="minorBidi"/>
            <w:noProof/>
            <w:rPrChange w:id="7">
              <w:rPr>
                <w:noProof/>
              </w:rPr>
            </w:rPrChange>
          </w:rPr>
          <w:drawing>
            <wp:inline distT="0" distB="0" distL="0" distR="0" wp14:anchorId="2D375E15" wp14:editId="402119DB">
              <wp:extent cx="4219575" cy="1611878"/>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al credit and credit by exam.png"/>
                      <pic:cNvPicPr/>
                    </pic:nvPicPr>
                    <pic:blipFill>
                      <a:blip r:embed="rId17">
                        <a:extLst>
                          <a:ext uri="{28A0092B-C50C-407E-A947-70E740481C1C}">
                            <a14:useLocalDpi xmlns:a14="http://schemas.microsoft.com/office/drawing/2010/main" val="0"/>
                          </a:ext>
                        </a:extLst>
                      </a:blip>
                      <a:stretch>
                        <a:fillRect/>
                      </a:stretch>
                    </pic:blipFill>
                    <pic:spPr>
                      <a:xfrm>
                        <a:off x="0" y="0"/>
                        <a:ext cx="4219575" cy="1611878"/>
                      </a:xfrm>
                      <a:prstGeom prst="rect">
                        <a:avLst/>
                      </a:prstGeom>
                    </pic:spPr>
                  </pic:pic>
                </a:graphicData>
              </a:graphic>
            </wp:inline>
          </w:drawing>
        </w:r>
      </w:ins>
    </w:p>
    <w:tbl>
      <w:tblPr>
        <w:tblStyle w:val="TableGrid1"/>
        <w:tblW w:w="0" w:type="auto"/>
        <w:jc w:val="center"/>
        <w:tblLook w:val="04A0" w:firstRow="1" w:lastRow="0" w:firstColumn="1" w:lastColumn="0" w:noHBand="0" w:noVBand="1"/>
      </w:tblPr>
      <w:tblGrid>
        <w:gridCol w:w="4788"/>
        <w:gridCol w:w="4788"/>
      </w:tblGrid>
      <w:tr w:rsidR="002D5BFA" w:rsidRPr="002D5BFA" w:rsidTr="007368F0">
        <w:trPr>
          <w:jc w:val="center"/>
          <w:ins w:id="8" w:author="Noreen Light" w:date="2014-07-14T09:37:00Z"/>
        </w:trPr>
        <w:tc>
          <w:tcPr>
            <w:tcW w:w="4788" w:type="dxa"/>
          </w:tcPr>
          <w:p w:rsidR="002D5BFA" w:rsidRPr="002D5BFA" w:rsidRDefault="002D5BFA" w:rsidP="002D5BFA">
            <w:pPr>
              <w:rPr>
                <w:ins w:id="9" w:author="Noreen Light" w:date="2014-07-14T09:37:00Z"/>
                <w:rFonts w:asciiTheme="minorHAnsi" w:eastAsiaTheme="minorHAnsi" w:hAnsiTheme="minorHAnsi" w:cstheme="minorBidi"/>
              </w:rPr>
            </w:pPr>
            <w:ins w:id="10" w:author="Noreen Light" w:date="2014-07-14T09:37:00Z">
              <w:r w:rsidRPr="002D5BFA">
                <w:rPr>
                  <w:rFonts w:asciiTheme="minorHAnsi" w:eastAsiaTheme="minorHAnsi" w:hAnsiTheme="minorHAnsi" w:cstheme="minorBidi"/>
                  <w:b/>
                  <w:color w:val="4F81BD" w:themeColor="accent1"/>
                </w:rPr>
                <w:t>Dual Credit through College Course Completion</w:t>
              </w:r>
              <w:r w:rsidRPr="002D5BFA">
                <w:rPr>
                  <w:rFonts w:asciiTheme="minorHAnsi" w:eastAsiaTheme="minorHAnsi" w:hAnsiTheme="minorHAnsi" w:cstheme="minorBidi"/>
                  <w:color w:val="4F81BD" w:themeColor="accent1"/>
                </w:rPr>
                <w:t xml:space="preserve"> </w:t>
              </w:r>
              <w:r w:rsidRPr="002D5BFA">
                <w:rPr>
                  <w:rFonts w:asciiTheme="minorHAnsi" w:eastAsiaTheme="minorHAnsi" w:hAnsiTheme="minorHAnsi" w:cstheme="minorBidi"/>
                </w:rPr>
                <w:t>allows high school students the opportunity to earn both high school and college credit by completing college-level courses with a (grade) or better grade. Running Start, College in the High School and Tech Prep are examples of current Dual Credit through College Course Completion programs.</w:t>
              </w:r>
            </w:ins>
          </w:p>
          <w:p w:rsidR="002D5BFA" w:rsidRPr="002D5BFA" w:rsidRDefault="002D5BFA" w:rsidP="002D5BFA">
            <w:pPr>
              <w:rPr>
                <w:ins w:id="11" w:author="Noreen Light" w:date="2014-07-14T09:37:00Z"/>
                <w:rFonts w:asciiTheme="minorHAnsi" w:eastAsiaTheme="minorHAnsi" w:hAnsiTheme="minorHAnsi" w:cstheme="minorBidi"/>
              </w:rPr>
            </w:pPr>
          </w:p>
          <w:p w:rsidR="002D5BFA" w:rsidRPr="002D5BFA" w:rsidRDefault="002D5BFA" w:rsidP="002D5BFA">
            <w:pPr>
              <w:rPr>
                <w:ins w:id="12" w:author="Noreen Light" w:date="2014-07-14T09:37:00Z"/>
                <w:rFonts w:asciiTheme="minorHAnsi" w:eastAsiaTheme="minorHAnsi" w:hAnsiTheme="minorHAnsi" w:cstheme="minorBidi"/>
              </w:rPr>
            </w:pPr>
          </w:p>
          <w:p w:rsidR="002D5BFA" w:rsidRPr="002D5BFA" w:rsidRDefault="002D5BFA" w:rsidP="002D5BFA">
            <w:pPr>
              <w:rPr>
                <w:ins w:id="13" w:author="Noreen Light" w:date="2014-07-14T09:37:00Z"/>
                <w:rFonts w:asciiTheme="minorHAnsi" w:eastAsiaTheme="minorHAnsi" w:hAnsiTheme="minorHAnsi" w:cstheme="minorBidi"/>
              </w:rPr>
            </w:pPr>
          </w:p>
          <w:p w:rsidR="002D5BFA" w:rsidRPr="002D5BFA" w:rsidRDefault="002D5BFA" w:rsidP="002D5BFA">
            <w:pPr>
              <w:rPr>
                <w:ins w:id="14" w:author="Noreen Light" w:date="2014-07-14T09:37:00Z"/>
                <w:rFonts w:asciiTheme="minorHAnsi" w:eastAsiaTheme="minorHAnsi" w:hAnsiTheme="minorHAnsi" w:cstheme="minorBidi"/>
                <w:b/>
                <w:color w:val="00B050"/>
              </w:rPr>
            </w:pPr>
            <w:ins w:id="15" w:author="Noreen Light" w:date="2014-07-14T09:37:00Z">
              <w:r w:rsidRPr="002D5BFA">
                <w:rPr>
                  <w:rFonts w:asciiTheme="minorHAnsi" w:eastAsiaTheme="minorHAnsi" w:hAnsiTheme="minorHAnsi" w:cstheme="minorBidi"/>
                  <w:b/>
                  <w:color w:val="00B050"/>
                </w:rPr>
                <w:t>Developing policies to streamline and expand opportunities in this area now.</w:t>
              </w:r>
            </w:ins>
          </w:p>
        </w:tc>
        <w:tc>
          <w:tcPr>
            <w:tcW w:w="4788" w:type="dxa"/>
          </w:tcPr>
          <w:p w:rsidR="002D5BFA" w:rsidRPr="002D5BFA" w:rsidRDefault="002D5BFA" w:rsidP="002D5BFA">
            <w:pPr>
              <w:rPr>
                <w:ins w:id="16" w:author="Noreen Light" w:date="2014-07-14T09:37:00Z"/>
                <w:rFonts w:asciiTheme="minorHAnsi" w:eastAsiaTheme="minorHAnsi" w:hAnsiTheme="minorHAnsi" w:cstheme="minorBidi"/>
              </w:rPr>
            </w:pPr>
            <w:ins w:id="17" w:author="Noreen Light" w:date="2014-07-14T09:37:00Z">
              <w:r w:rsidRPr="002D5BFA">
                <w:rPr>
                  <w:rFonts w:asciiTheme="minorHAnsi" w:eastAsiaTheme="minorHAnsi" w:hAnsiTheme="minorHAnsi" w:cstheme="minorBidi"/>
                  <w:b/>
                </w:rPr>
                <w:t>Dual Credit by Standardized Exam</w:t>
              </w:r>
              <w:r w:rsidRPr="002D5BFA">
                <w:rPr>
                  <w:rFonts w:asciiTheme="minorHAnsi" w:eastAsiaTheme="minorHAnsi" w:hAnsiTheme="minorHAnsi" w:cstheme="minorBidi"/>
                </w:rPr>
                <w:t xml:space="preserve"> allows high school students the opportunity to take college-level courses, earning college credit if meeting a specific threshold on a final, standardized exam.  Advanced Placement (AP), International Baccalaureate (IB), and the University of Cambridge International Examination are examples of current Credit by Standardized Exam programs.</w:t>
              </w:r>
            </w:ins>
          </w:p>
          <w:p w:rsidR="002D5BFA" w:rsidRPr="002D5BFA" w:rsidRDefault="002D5BFA" w:rsidP="002D5BFA">
            <w:pPr>
              <w:rPr>
                <w:ins w:id="18" w:author="Noreen Light" w:date="2014-07-14T09:37:00Z"/>
                <w:rFonts w:asciiTheme="minorHAnsi" w:eastAsiaTheme="minorHAnsi" w:hAnsiTheme="minorHAnsi" w:cstheme="minorBidi"/>
              </w:rPr>
            </w:pPr>
          </w:p>
          <w:p w:rsidR="002D5BFA" w:rsidRPr="002D5BFA" w:rsidRDefault="002D5BFA" w:rsidP="002D5BFA">
            <w:pPr>
              <w:rPr>
                <w:ins w:id="19" w:author="Noreen Light" w:date="2014-07-14T09:37:00Z"/>
                <w:rFonts w:asciiTheme="minorHAnsi" w:eastAsiaTheme="minorHAnsi" w:hAnsiTheme="minorHAnsi" w:cstheme="minorBidi"/>
                <w:b/>
              </w:rPr>
            </w:pPr>
            <w:ins w:id="20" w:author="Noreen Light" w:date="2014-07-14T09:37:00Z">
              <w:r w:rsidRPr="002D5BFA">
                <w:rPr>
                  <w:rFonts w:asciiTheme="minorHAnsi" w:eastAsiaTheme="minorHAnsi" w:hAnsiTheme="minorHAnsi" w:cstheme="minorBidi"/>
                  <w:b/>
                  <w:color w:val="FF0000"/>
                </w:rPr>
                <w:t>Policy work in this area to begin in September</w:t>
              </w:r>
            </w:ins>
          </w:p>
        </w:tc>
      </w:tr>
    </w:tbl>
    <w:p w:rsidR="002D5BFA" w:rsidRPr="002D5BFA" w:rsidRDefault="00664C7F" w:rsidP="002D5BFA">
      <w:pPr>
        <w:spacing w:after="200" w:line="276" w:lineRule="auto"/>
        <w:rPr>
          <w:ins w:id="21" w:author="Noreen Light" w:date="2014-07-14T09:37:00Z"/>
          <w:rFonts w:asciiTheme="minorHAnsi" w:eastAsiaTheme="minorHAnsi" w:hAnsiTheme="minorHAnsi" w:cstheme="minorBidi"/>
        </w:rPr>
      </w:pPr>
      <w:ins w:id="22" w:author="Noreen Light" w:date="2014-07-14T09:37:00Z">
        <w:r w:rsidRPr="002D5BFA">
          <w:rPr>
            <w:rFonts w:asciiTheme="minorHAnsi" w:eastAsiaTheme="minorHAnsi" w:hAnsiTheme="minorHAnsi" w:cstheme="minorBidi"/>
            <w:noProof/>
            <w:rPrChange w:id="23">
              <w:rPr>
                <w:noProof/>
              </w:rPr>
            </w:rPrChange>
          </w:rPr>
          <mc:AlternateContent>
            <mc:Choice Requires="wps">
              <w:drawing>
                <wp:anchor distT="0" distB="0" distL="114300" distR="114300" simplePos="0" relativeHeight="251659264" behindDoc="0" locked="0" layoutInCell="1" allowOverlap="1" wp14:anchorId="10FB9263" wp14:editId="1E2BA0A1">
                  <wp:simplePos x="0" y="0"/>
                  <wp:positionH relativeFrom="column">
                    <wp:posOffset>400050</wp:posOffset>
                  </wp:positionH>
                  <wp:positionV relativeFrom="paragraph">
                    <wp:posOffset>13335</wp:posOffset>
                  </wp:positionV>
                  <wp:extent cx="357505" cy="377825"/>
                  <wp:effectExtent l="0" t="0" r="23495" b="22225"/>
                  <wp:wrapNone/>
                  <wp:docPr id="2" name="Bent Arrow 2"/>
                  <wp:cNvGraphicFramePr/>
                  <a:graphic xmlns:a="http://schemas.openxmlformats.org/drawingml/2006/main">
                    <a:graphicData uri="http://schemas.microsoft.com/office/word/2010/wordprocessingShape">
                      <wps:wsp>
                        <wps:cNvSpPr/>
                        <wps:spPr>
                          <a:xfrm flipV="1">
                            <a:off x="0" y="0"/>
                            <a:ext cx="357505" cy="377825"/>
                          </a:xfrm>
                          <a:prstGeom prst="ben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Bent Arrow 2" o:spid="_x0000_s1026" style="position:absolute;margin-left:31.5pt;margin-top:1.05pt;width:28.15pt;height:29.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57505,377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" path="m,377825l,201097c,114715,70026,44689,156408,44689r111721,-1l268129,r89376,89376l268129,178753r,-44689l156408,134064v-37021,,-67032,30011,-67032,67032l89376,377825,,377825xe" fillcolor="#4f81bd" strokecolor="#385d8a" strokeweight="2pt">
                  <v:path arrowok="t" o:connecttype="custom" o:connectlocs="0,377825;0,201097;156408,44689;268129,44688;268129,0;357505,89376;268129,178753;268129,134064;156408,134064;89376,201096;89376,377825;0,377825" o:connectangles="0,0,0,0,0,0,0,0,0,0,0,0"/>
                </v:shape>
              </w:pict>
            </mc:Fallback>
          </mc:AlternateContent>
        </w:r>
      </w:ins>
    </w:p>
    <w:p w:rsidR="002D5BFA" w:rsidRPr="002D5BFA" w:rsidRDefault="002D5BFA" w:rsidP="002D5BFA">
      <w:pPr>
        <w:keepNext/>
        <w:keepLines/>
        <w:spacing w:before="200" w:line="276" w:lineRule="auto"/>
        <w:jc w:val="center"/>
        <w:outlineLvl w:val="1"/>
        <w:rPr>
          <w:ins w:id="24" w:author="Noreen Light" w:date="2014-07-14T09:37:00Z"/>
          <w:rFonts w:asciiTheme="majorHAnsi" w:eastAsiaTheme="majorEastAsia" w:hAnsiTheme="majorHAnsi" w:cstheme="majorBidi"/>
          <w:b/>
          <w:bCs/>
          <w:color w:val="4F81BD" w:themeColor="accent1"/>
          <w:sz w:val="26"/>
          <w:szCs w:val="26"/>
        </w:rPr>
      </w:pPr>
      <w:ins w:id="25" w:author="Noreen Light" w:date="2014-07-14T09:37:00Z">
        <w:r w:rsidRPr="002D5BFA">
          <w:rPr>
            <w:rFonts w:asciiTheme="majorHAnsi" w:eastAsiaTheme="majorEastAsia" w:hAnsiTheme="majorHAnsi" w:cstheme="majorBidi"/>
            <w:b/>
            <w:bCs/>
            <w:color w:val="4F81BD" w:themeColor="accent1"/>
            <w:sz w:val="26"/>
            <w:szCs w:val="26"/>
          </w:rPr>
          <w:t>Dual Credit through College Course Completion Programs Proposed Policies</w:t>
        </w:r>
      </w:ins>
    </w:p>
    <w:tbl>
      <w:tblPr>
        <w:tblStyle w:val="TableGrid1"/>
        <w:tblW w:w="0" w:type="auto"/>
        <w:jc w:val="center"/>
        <w:tblLook w:val="04A0" w:firstRow="1" w:lastRow="0" w:firstColumn="1" w:lastColumn="0" w:noHBand="0" w:noVBand="1"/>
      </w:tblPr>
      <w:tblGrid>
        <w:gridCol w:w="4788"/>
        <w:gridCol w:w="4788"/>
      </w:tblGrid>
      <w:tr w:rsidR="002D5BFA" w:rsidRPr="002D5BFA" w:rsidTr="007368F0">
        <w:trPr>
          <w:jc w:val="center"/>
          <w:ins w:id="26" w:author="Noreen Light" w:date="2014-07-14T09:37:00Z"/>
        </w:trPr>
        <w:tc>
          <w:tcPr>
            <w:tcW w:w="4788" w:type="dxa"/>
          </w:tcPr>
          <w:p w:rsidR="002D5BFA" w:rsidRPr="002D5BFA" w:rsidRDefault="002D5BFA" w:rsidP="002D5BFA">
            <w:pPr>
              <w:jc w:val="center"/>
              <w:rPr>
                <w:ins w:id="27" w:author="Noreen Light" w:date="2014-07-14T09:37:00Z"/>
                <w:rFonts w:asciiTheme="minorHAnsi" w:eastAsiaTheme="minorHAnsi" w:hAnsiTheme="minorHAnsi" w:cstheme="minorBidi"/>
                <w:color w:val="1F497D" w:themeColor="text2"/>
              </w:rPr>
            </w:pPr>
            <w:ins w:id="28" w:author="Noreen Light" w:date="2014-07-14T09:37:00Z">
              <w:r w:rsidRPr="002D5BFA">
                <w:rPr>
                  <w:rFonts w:asciiTheme="minorHAnsi" w:eastAsiaTheme="minorHAnsi" w:hAnsiTheme="minorHAnsi" w:cstheme="minorBidi"/>
                  <w:color w:val="1F497D" w:themeColor="text2"/>
                </w:rPr>
                <w:t xml:space="preserve">Taught in a high school classroom, </w:t>
              </w:r>
            </w:ins>
          </w:p>
          <w:p w:rsidR="002D5BFA" w:rsidRPr="002D5BFA" w:rsidRDefault="002D5BFA" w:rsidP="002D5BFA">
            <w:pPr>
              <w:jc w:val="center"/>
              <w:rPr>
                <w:ins w:id="29" w:author="Noreen Light" w:date="2014-07-14T09:37:00Z"/>
                <w:rFonts w:asciiTheme="minorHAnsi" w:eastAsiaTheme="minorHAnsi" w:hAnsiTheme="minorHAnsi" w:cstheme="minorBidi"/>
                <w:color w:val="1F497D" w:themeColor="text2"/>
              </w:rPr>
            </w:pPr>
            <w:ins w:id="30" w:author="Noreen Light" w:date="2014-07-14T09:37:00Z">
              <w:r w:rsidRPr="002D5BFA">
                <w:rPr>
                  <w:rFonts w:asciiTheme="minorHAnsi" w:eastAsiaTheme="minorHAnsi" w:hAnsiTheme="minorHAnsi" w:cstheme="minorBidi"/>
                  <w:color w:val="1F497D" w:themeColor="text2"/>
                </w:rPr>
                <w:t>by a high school teacher</w:t>
              </w:r>
            </w:ins>
          </w:p>
          <w:p w:rsidR="002D5BFA" w:rsidRPr="002D5BFA" w:rsidRDefault="002D5BFA" w:rsidP="002D5BFA">
            <w:pPr>
              <w:rPr>
                <w:ins w:id="31" w:author="Noreen Light" w:date="2014-07-14T09:37:00Z"/>
                <w:rFonts w:asciiTheme="minorHAnsi" w:eastAsiaTheme="minorHAnsi" w:hAnsiTheme="minorHAnsi" w:cstheme="minorBidi"/>
                <w:b/>
              </w:rPr>
            </w:pPr>
            <w:ins w:id="32" w:author="Noreen Light" w:date="2014-07-14T09:37:00Z">
              <w:r w:rsidRPr="002D5BFA">
                <w:rPr>
                  <w:rFonts w:asciiTheme="minorHAnsi" w:eastAsiaTheme="minorHAnsi" w:hAnsiTheme="minorHAnsi" w:cstheme="minorBidi"/>
                  <w:b/>
                </w:rPr>
                <w:t>College in the High School:</w:t>
              </w:r>
            </w:ins>
          </w:p>
          <w:p w:rsidR="002D5BFA" w:rsidRPr="002D5BFA" w:rsidRDefault="002D5BFA" w:rsidP="002D5BFA">
            <w:pPr>
              <w:numPr>
                <w:ilvl w:val="0"/>
                <w:numId w:val="24"/>
              </w:numPr>
              <w:contextualSpacing/>
              <w:rPr>
                <w:ins w:id="33" w:author="Noreen Light" w:date="2014-07-14T09:37:00Z"/>
                <w:rFonts w:asciiTheme="minorHAnsi" w:eastAsiaTheme="minorHAnsi" w:hAnsiTheme="minorHAnsi" w:cstheme="minorBidi"/>
              </w:rPr>
            </w:pPr>
            <w:ins w:id="34" w:author="Noreen Light" w:date="2014-07-14T09:37:00Z">
              <w:r w:rsidRPr="002D5BFA">
                <w:rPr>
                  <w:rFonts w:asciiTheme="minorHAnsi" w:eastAsiaTheme="minorHAnsi" w:hAnsiTheme="minorHAnsi" w:cstheme="minorBidi"/>
                </w:rPr>
                <w:t>Access – open to all academically qualified high school students, grades 9-12, through all public institutions of higher education which participate in College in the High School; includes academic and career and technical coursework</w:t>
              </w:r>
            </w:ins>
          </w:p>
          <w:p w:rsidR="002D5BFA" w:rsidRPr="002D5BFA" w:rsidRDefault="002D5BFA" w:rsidP="002D5BFA">
            <w:pPr>
              <w:ind w:left="720"/>
              <w:contextualSpacing/>
              <w:rPr>
                <w:ins w:id="35" w:author="Noreen Light" w:date="2014-07-14T09:37:00Z"/>
                <w:rFonts w:asciiTheme="minorHAnsi" w:eastAsiaTheme="minorHAnsi" w:hAnsiTheme="minorHAnsi" w:cstheme="minorBidi"/>
              </w:rPr>
            </w:pPr>
          </w:p>
          <w:p w:rsidR="002D5BFA" w:rsidRPr="002D5BFA" w:rsidRDefault="002D5BFA" w:rsidP="002D5BFA">
            <w:pPr>
              <w:numPr>
                <w:ilvl w:val="0"/>
                <w:numId w:val="24"/>
              </w:numPr>
              <w:contextualSpacing/>
              <w:rPr>
                <w:ins w:id="36" w:author="Noreen Light" w:date="2014-07-14T09:37:00Z"/>
                <w:rFonts w:asciiTheme="minorHAnsi" w:eastAsiaTheme="minorHAnsi" w:hAnsiTheme="minorHAnsi" w:cstheme="minorBidi"/>
              </w:rPr>
            </w:pPr>
            <w:ins w:id="37" w:author="Noreen Light" w:date="2014-07-14T09:37:00Z">
              <w:r w:rsidRPr="002D5BFA">
                <w:rPr>
                  <w:rFonts w:asciiTheme="minorHAnsi" w:eastAsiaTheme="minorHAnsi" w:hAnsiTheme="minorHAnsi" w:cstheme="minorBidi"/>
                </w:rPr>
                <w:t>Quality – consistent with national standards (e.g. NACEP or ECS models)</w:t>
              </w:r>
            </w:ins>
          </w:p>
          <w:p w:rsidR="002D5BFA" w:rsidRPr="002D5BFA" w:rsidRDefault="002D5BFA" w:rsidP="002D5BFA">
            <w:pPr>
              <w:ind w:left="720"/>
              <w:contextualSpacing/>
              <w:rPr>
                <w:ins w:id="38" w:author="Noreen Light" w:date="2014-07-14T09:37:00Z"/>
                <w:rFonts w:asciiTheme="minorHAnsi" w:eastAsiaTheme="minorHAnsi" w:hAnsiTheme="minorHAnsi" w:cstheme="minorBidi"/>
              </w:rPr>
            </w:pPr>
          </w:p>
          <w:p w:rsidR="002D5BFA" w:rsidRPr="002D5BFA" w:rsidRDefault="002D5BFA" w:rsidP="002D5BFA">
            <w:pPr>
              <w:numPr>
                <w:ilvl w:val="0"/>
                <w:numId w:val="24"/>
              </w:numPr>
              <w:contextualSpacing/>
              <w:rPr>
                <w:ins w:id="39" w:author="Noreen Light" w:date="2014-07-14T09:37:00Z"/>
                <w:rFonts w:asciiTheme="minorHAnsi" w:eastAsiaTheme="minorHAnsi" w:hAnsiTheme="minorHAnsi" w:cstheme="minorBidi"/>
              </w:rPr>
            </w:pPr>
            <w:ins w:id="40" w:author="Noreen Light" w:date="2014-07-14T09:37:00Z">
              <w:r w:rsidRPr="002D5BFA">
                <w:rPr>
                  <w:rFonts w:asciiTheme="minorHAnsi" w:eastAsiaTheme="minorHAnsi" w:hAnsiTheme="minorHAnsi" w:cstheme="minorBidi"/>
                </w:rPr>
                <w:t xml:space="preserve">Funding – No cost to student. 1.2 – 2.0 FTE. Fund to cover tuition, required fees, transportation, books, supplies. Enhanced funding through K-12 appropriation. </w:t>
              </w:r>
            </w:ins>
          </w:p>
          <w:p w:rsidR="002D5BFA" w:rsidRPr="002D5BFA" w:rsidRDefault="002D5BFA" w:rsidP="002D5BFA">
            <w:pPr>
              <w:ind w:left="720"/>
              <w:contextualSpacing/>
              <w:rPr>
                <w:ins w:id="41" w:author="Noreen Light" w:date="2014-07-14T09:37:00Z"/>
                <w:rFonts w:asciiTheme="minorHAnsi" w:eastAsiaTheme="minorHAnsi" w:hAnsiTheme="minorHAnsi" w:cstheme="minorBidi"/>
              </w:rPr>
            </w:pPr>
          </w:p>
        </w:tc>
        <w:tc>
          <w:tcPr>
            <w:tcW w:w="4788" w:type="dxa"/>
          </w:tcPr>
          <w:p w:rsidR="002D5BFA" w:rsidRPr="002D5BFA" w:rsidRDefault="002D5BFA" w:rsidP="002D5BFA">
            <w:pPr>
              <w:jc w:val="center"/>
              <w:rPr>
                <w:ins w:id="42" w:author="Noreen Light" w:date="2014-07-14T09:37:00Z"/>
                <w:rFonts w:asciiTheme="minorHAnsi" w:eastAsiaTheme="minorHAnsi" w:hAnsiTheme="minorHAnsi" w:cstheme="minorBidi"/>
                <w:color w:val="1F497D" w:themeColor="text2"/>
              </w:rPr>
            </w:pPr>
            <w:ins w:id="43" w:author="Noreen Light" w:date="2014-07-14T09:37:00Z">
              <w:r w:rsidRPr="002D5BFA">
                <w:rPr>
                  <w:rFonts w:asciiTheme="minorHAnsi" w:eastAsiaTheme="minorHAnsi" w:hAnsiTheme="minorHAnsi" w:cstheme="minorBidi"/>
                  <w:color w:val="1F497D" w:themeColor="text2"/>
                </w:rPr>
                <w:t xml:space="preserve">Taught in a college classroom, </w:t>
              </w:r>
            </w:ins>
          </w:p>
          <w:p w:rsidR="002D5BFA" w:rsidRPr="002D5BFA" w:rsidRDefault="002D5BFA" w:rsidP="002D5BFA">
            <w:pPr>
              <w:jc w:val="center"/>
              <w:rPr>
                <w:ins w:id="44" w:author="Noreen Light" w:date="2014-07-14T09:37:00Z"/>
                <w:rFonts w:asciiTheme="minorHAnsi" w:eastAsiaTheme="minorHAnsi" w:hAnsiTheme="minorHAnsi" w:cstheme="minorBidi"/>
                <w:color w:val="1F497D" w:themeColor="text2"/>
              </w:rPr>
            </w:pPr>
            <w:ins w:id="45" w:author="Noreen Light" w:date="2014-07-14T09:37:00Z">
              <w:r w:rsidRPr="002D5BFA">
                <w:rPr>
                  <w:rFonts w:asciiTheme="minorHAnsi" w:eastAsiaTheme="minorHAnsi" w:hAnsiTheme="minorHAnsi" w:cstheme="minorBidi"/>
                  <w:color w:val="1F497D" w:themeColor="text2"/>
                </w:rPr>
                <w:t>by a college instructor</w:t>
              </w:r>
            </w:ins>
          </w:p>
          <w:p w:rsidR="002D5BFA" w:rsidRPr="002D5BFA" w:rsidRDefault="002D5BFA" w:rsidP="002D5BFA">
            <w:pPr>
              <w:rPr>
                <w:ins w:id="46" w:author="Noreen Light" w:date="2014-07-14T09:37:00Z"/>
                <w:rFonts w:asciiTheme="minorHAnsi" w:eastAsiaTheme="minorHAnsi" w:hAnsiTheme="minorHAnsi" w:cstheme="minorBidi"/>
                <w:b/>
              </w:rPr>
            </w:pPr>
            <w:ins w:id="47" w:author="Noreen Light" w:date="2014-07-14T09:37:00Z">
              <w:r w:rsidRPr="002D5BFA">
                <w:rPr>
                  <w:rFonts w:asciiTheme="minorHAnsi" w:eastAsiaTheme="minorHAnsi" w:hAnsiTheme="minorHAnsi" w:cstheme="minorBidi"/>
                  <w:b/>
                </w:rPr>
                <w:t>Running Start:</w:t>
              </w:r>
            </w:ins>
          </w:p>
          <w:p w:rsidR="002D5BFA" w:rsidRPr="002D5BFA" w:rsidRDefault="002D5BFA" w:rsidP="002D5BFA">
            <w:pPr>
              <w:numPr>
                <w:ilvl w:val="0"/>
                <w:numId w:val="25"/>
              </w:numPr>
              <w:contextualSpacing/>
              <w:rPr>
                <w:ins w:id="48" w:author="Noreen Light" w:date="2014-07-14T09:37:00Z"/>
                <w:rFonts w:asciiTheme="minorHAnsi" w:eastAsiaTheme="minorHAnsi" w:hAnsiTheme="minorHAnsi" w:cstheme="minorBidi"/>
              </w:rPr>
            </w:pPr>
            <w:ins w:id="49" w:author="Noreen Light" w:date="2014-07-14T09:37:00Z">
              <w:r w:rsidRPr="002D5BFA">
                <w:rPr>
                  <w:rFonts w:asciiTheme="minorHAnsi" w:eastAsiaTheme="minorHAnsi" w:hAnsiTheme="minorHAnsi" w:cstheme="minorBidi"/>
                </w:rPr>
                <w:t>Access– open to all academically qualified high school students, grades 11-12, in all public institutions of higher education which participate in Running Start; includes academic and career and technical coursework</w:t>
              </w:r>
            </w:ins>
          </w:p>
          <w:p w:rsidR="002D5BFA" w:rsidRPr="002D5BFA" w:rsidRDefault="002D5BFA" w:rsidP="002D5BFA">
            <w:pPr>
              <w:numPr>
                <w:ilvl w:val="0"/>
                <w:numId w:val="25"/>
              </w:numPr>
              <w:contextualSpacing/>
              <w:rPr>
                <w:ins w:id="50" w:author="Noreen Light" w:date="2014-07-14T09:37:00Z"/>
                <w:rFonts w:asciiTheme="minorHAnsi" w:eastAsiaTheme="minorHAnsi" w:hAnsiTheme="minorHAnsi" w:cstheme="minorBidi"/>
              </w:rPr>
            </w:pPr>
            <w:ins w:id="51" w:author="Noreen Light" w:date="2014-07-14T09:37:00Z">
              <w:r w:rsidRPr="002D5BFA">
                <w:rPr>
                  <w:rFonts w:asciiTheme="minorHAnsi" w:eastAsiaTheme="minorHAnsi" w:hAnsiTheme="minorHAnsi" w:cstheme="minorBidi"/>
                </w:rPr>
                <w:t>Quality – standards agreed upon by educational sectors, consistent with regional accreditation standards for the institution</w:t>
              </w:r>
            </w:ins>
          </w:p>
          <w:p w:rsidR="002D5BFA" w:rsidRPr="002D5BFA" w:rsidRDefault="002D5BFA" w:rsidP="002D5BFA">
            <w:pPr>
              <w:numPr>
                <w:ilvl w:val="0"/>
                <w:numId w:val="25"/>
              </w:numPr>
              <w:contextualSpacing/>
              <w:rPr>
                <w:ins w:id="52" w:author="Noreen Light" w:date="2014-07-14T09:37:00Z"/>
                <w:rFonts w:asciiTheme="minorHAnsi" w:eastAsiaTheme="minorHAnsi" w:hAnsiTheme="minorHAnsi" w:cstheme="minorBidi"/>
              </w:rPr>
            </w:pPr>
            <w:ins w:id="53" w:author="Noreen Light" w:date="2014-07-14T09:37:00Z">
              <w:r w:rsidRPr="002D5BFA">
                <w:rPr>
                  <w:rFonts w:asciiTheme="minorHAnsi" w:eastAsiaTheme="minorHAnsi" w:hAnsiTheme="minorHAnsi" w:cstheme="minorBidi"/>
                </w:rPr>
                <w:t>Funding – No cost to student. No change or 2.0 FTE. Fund to cover tuition, required fees, transportation, books, supplies. Low income waivers for fees and tuition for excess above the 1.2 threshold.</w:t>
              </w:r>
            </w:ins>
          </w:p>
        </w:tc>
      </w:tr>
    </w:tbl>
    <w:p w:rsidR="005777A5" w:rsidRPr="003D45FA" w:rsidRDefault="005777A5" w:rsidP="00B04611">
      <w:pPr>
        <w:spacing w:after="200" w:line="276" w:lineRule="auto"/>
        <w:contextualSpacing/>
        <w:rPr>
          <w:rFonts w:asciiTheme="minorHAnsi" w:hAnsiTheme="minorHAnsi"/>
          <w:color w:val="000000" w:themeColor="text1"/>
          <w:sz w:val="24"/>
          <w:szCs w:val="24"/>
        </w:rPr>
      </w:pPr>
    </w:p>
    <w:sectPr w:rsidR="005777A5" w:rsidRPr="003D45FA" w:rsidSect="004170D1">
      <w:headerReference w:type="even" r:id="rId18"/>
      <w:headerReference w:type="default" r:id="rId19"/>
      <w:footerReference w:type="even" r:id="rId20"/>
      <w:footerReference w:type="default" r:id="rId21"/>
      <w:headerReference w:type="first" r:id="rId22"/>
      <w:footerReference w:type="first" r:id="rId23"/>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6D1" w:rsidRDefault="004276D1" w:rsidP="00994162">
      <w:r>
        <w:separator/>
      </w:r>
    </w:p>
    <w:p w:rsidR="004276D1" w:rsidRDefault="004276D1" w:rsidP="00994162"/>
  </w:endnote>
  <w:endnote w:type="continuationSeparator" w:id="0">
    <w:p w:rsidR="004276D1" w:rsidRDefault="004276D1" w:rsidP="00994162">
      <w:r>
        <w:continuationSeparator/>
      </w:r>
    </w:p>
    <w:p w:rsidR="004276D1" w:rsidRDefault="004276D1" w:rsidP="009941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utami">
    <w:panose1 w:val="020B0502040204020203"/>
    <w:charset w:val="00"/>
    <w:family w:val="swiss"/>
    <w:pitch w:val="variable"/>
    <w:sig w:usb0="00200003" w:usb1="00000000" w:usb2="00000000" w:usb3="00000000" w:csb0="00000001" w:csb1="00000000"/>
  </w:font>
  <w:font w:name="Futura Std Book">
    <w:panose1 w:val="00000000000000000000"/>
    <w:charset w:val="00"/>
    <w:family w:val="swiss"/>
    <w:notTrueType/>
    <w:pitch w:val="variable"/>
    <w:sig w:usb0="800000AF" w:usb1="4000204A" w:usb2="00000000" w:usb3="00000000" w:csb0="00000001" w:csb1="00000000"/>
  </w:font>
  <w:font w:name="Futura Std Medium">
    <w:panose1 w:val="00000000000000000000"/>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34468A"/>
  <w:tbl>
    <w:tblPr>
      <w:tblStyle w:val="TableGrid"/>
      <w:tblW w:w="9666" w:type="dxa"/>
      <w:tblInd w:w="72" w:type="dxa"/>
      <w:shd w:val="clear" w:color="auto" w:fill="C4BC96" w:themeFill="background2" w:themeFillShade="BF"/>
      <w:tblLook w:val="04A0" w:firstRow="1" w:lastRow="0" w:firstColumn="1" w:lastColumn="0" w:noHBand="0" w:noVBand="1"/>
    </w:tblPr>
    <w:tblGrid>
      <w:gridCol w:w="1800"/>
      <w:gridCol w:w="7866"/>
    </w:tblGrid>
    <w:tr w:rsidR="00FA7883" w:rsidTr="00653178">
      <w:trPr>
        <w:trHeight w:val="70"/>
      </w:trPr>
      <w:tc>
        <w:tcPr>
          <w:tcW w:w="1800" w:type="dxa"/>
          <w:tcBorders>
            <w:top w:val="single" w:sz="4" w:space="0" w:color="4F6228" w:themeColor="accent3" w:themeShade="80"/>
            <w:left w:val="nil"/>
            <w:bottom w:val="nil"/>
            <w:right w:val="nil"/>
          </w:tcBorders>
          <w:shd w:val="clear" w:color="auto" w:fill="C8890E"/>
        </w:tcPr>
        <w:p w:rsidR="00FA7883" w:rsidRPr="007A398D" w:rsidRDefault="00FA7883" w:rsidP="0034468A">
          <w:pPr>
            <w:pStyle w:val="Footer"/>
            <w:rPr>
              <w:rFonts w:asciiTheme="minorHAnsi" w:hAnsiTheme="minorHAnsi"/>
              <w:color w:val="FFFFFF" w:themeColor="background1"/>
            </w:rPr>
          </w:pPr>
          <w:r w:rsidRPr="007A398D">
            <w:rPr>
              <w:rFonts w:asciiTheme="minorHAnsi" w:hAnsiTheme="minorHAnsi"/>
              <w:color w:val="FFFFFF" w:themeColor="background1"/>
            </w:rPr>
            <w:t xml:space="preserve">Page </w:t>
          </w:r>
          <w:r w:rsidRPr="007A398D">
            <w:rPr>
              <w:rFonts w:asciiTheme="minorHAnsi" w:hAnsiTheme="minorHAnsi"/>
              <w:color w:val="FFFFFF" w:themeColor="background1"/>
            </w:rPr>
            <w:fldChar w:fldCharType="begin"/>
          </w:r>
          <w:r w:rsidRPr="007A398D">
            <w:rPr>
              <w:rFonts w:asciiTheme="minorHAnsi" w:hAnsiTheme="minorHAnsi"/>
              <w:color w:val="FFFFFF" w:themeColor="background1"/>
            </w:rPr>
            <w:instrText xml:space="preserve"> PAGE   \* MERGEFORMAT </w:instrText>
          </w:r>
          <w:r w:rsidRPr="007A398D">
            <w:rPr>
              <w:rFonts w:asciiTheme="minorHAnsi" w:hAnsiTheme="minorHAnsi"/>
              <w:color w:val="FFFFFF" w:themeColor="background1"/>
            </w:rPr>
            <w:fldChar w:fldCharType="separate"/>
          </w:r>
          <w:r w:rsidR="00CA5D65">
            <w:rPr>
              <w:rFonts w:asciiTheme="minorHAnsi" w:hAnsiTheme="minorHAnsi"/>
              <w:noProof/>
              <w:color w:val="FFFFFF" w:themeColor="background1"/>
            </w:rPr>
            <w:t>6</w:t>
          </w:r>
          <w:r w:rsidRPr="007A398D">
            <w:rPr>
              <w:rFonts w:asciiTheme="minorHAnsi" w:hAnsiTheme="minorHAnsi"/>
              <w:noProof/>
              <w:color w:val="FFFFFF" w:themeColor="background1"/>
            </w:rPr>
            <w:fldChar w:fldCharType="end"/>
          </w:r>
        </w:p>
      </w:tc>
      <w:tc>
        <w:tcPr>
          <w:tcW w:w="7866" w:type="dxa"/>
          <w:tcBorders>
            <w:top w:val="single" w:sz="4" w:space="0" w:color="4F6228" w:themeColor="accent3" w:themeShade="80"/>
            <w:left w:val="nil"/>
            <w:bottom w:val="nil"/>
            <w:right w:val="nil"/>
          </w:tcBorders>
          <w:shd w:val="clear" w:color="auto" w:fill="auto"/>
        </w:tcPr>
        <w:p w:rsidR="00FA7883" w:rsidRDefault="00FA7883" w:rsidP="0034468A">
          <w:pPr>
            <w:pStyle w:val="Footer"/>
            <w:jc w:val="right"/>
          </w:pPr>
        </w:p>
      </w:tc>
    </w:tr>
  </w:tbl>
  <w:p w:rsidR="00FA7883" w:rsidRPr="0034468A" w:rsidRDefault="00FA7883" w:rsidP="003446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DF02AE"/>
  <w:tbl>
    <w:tblPr>
      <w:tblStyle w:val="TableGrid"/>
      <w:tblW w:w="9630" w:type="dxa"/>
      <w:tblInd w:w="108" w:type="dxa"/>
      <w:shd w:val="clear" w:color="auto" w:fill="C4BC96" w:themeFill="background2" w:themeFillShade="BF"/>
      <w:tblLook w:val="04A0" w:firstRow="1" w:lastRow="0" w:firstColumn="1" w:lastColumn="0" w:noHBand="0" w:noVBand="1"/>
    </w:tblPr>
    <w:tblGrid>
      <w:gridCol w:w="8010"/>
      <w:gridCol w:w="1620"/>
    </w:tblGrid>
    <w:tr w:rsidR="00FA7883" w:rsidTr="003930EC">
      <w:trPr>
        <w:trHeight w:val="70"/>
      </w:trPr>
      <w:tc>
        <w:tcPr>
          <w:tcW w:w="8010" w:type="dxa"/>
          <w:tcBorders>
            <w:top w:val="single" w:sz="4" w:space="0" w:color="auto"/>
            <w:left w:val="nil"/>
            <w:bottom w:val="nil"/>
            <w:right w:val="single" w:sz="4" w:space="0" w:color="4F6228" w:themeColor="accent3" w:themeShade="80"/>
          </w:tcBorders>
          <w:shd w:val="clear" w:color="auto" w:fill="FFFFFF" w:themeFill="background1"/>
        </w:tcPr>
        <w:p w:rsidR="00FA7883" w:rsidRDefault="00FA7883" w:rsidP="00C754A5">
          <w:pPr>
            <w:pStyle w:val="Footer"/>
          </w:pPr>
        </w:p>
      </w:tc>
      <w:tc>
        <w:tcPr>
          <w:tcW w:w="1620" w:type="dxa"/>
          <w:tcBorders>
            <w:top w:val="single" w:sz="4" w:space="0" w:color="4F6228" w:themeColor="accent3" w:themeShade="80"/>
            <w:left w:val="single" w:sz="4" w:space="0" w:color="4F6228" w:themeColor="accent3" w:themeShade="80"/>
            <w:right w:val="single" w:sz="4" w:space="0" w:color="4F6228" w:themeColor="accent3" w:themeShade="80"/>
          </w:tcBorders>
          <w:shd w:val="clear" w:color="auto" w:fill="C38100"/>
        </w:tcPr>
        <w:p w:rsidR="00FA7883" w:rsidRPr="007A398D" w:rsidRDefault="00FA7883" w:rsidP="00C754A5">
          <w:pPr>
            <w:pStyle w:val="Footer"/>
            <w:jc w:val="right"/>
            <w:rPr>
              <w:rFonts w:asciiTheme="minorHAnsi" w:hAnsiTheme="minorHAnsi"/>
              <w:color w:val="FFFFFF" w:themeColor="background1"/>
            </w:rPr>
          </w:pPr>
          <w:r w:rsidRPr="007A398D">
            <w:rPr>
              <w:rFonts w:asciiTheme="minorHAnsi" w:hAnsiTheme="minorHAnsi"/>
              <w:color w:val="FFFFFF" w:themeColor="background1"/>
            </w:rPr>
            <w:t xml:space="preserve">Page </w:t>
          </w:r>
          <w:r w:rsidRPr="007A398D">
            <w:rPr>
              <w:rFonts w:asciiTheme="minorHAnsi" w:hAnsiTheme="minorHAnsi"/>
              <w:color w:val="FFFFFF" w:themeColor="background1"/>
            </w:rPr>
            <w:fldChar w:fldCharType="begin"/>
          </w:r>
          <w:r w:rsidRPr="007A398D">
            <w:rPr>
              <w:rFonts w:asciiTheme="minorHAnsi" w:hAnsiTheme="minorHAnsi"/>
              <w:color w:val="FFFFFF" w:themeColor="background1"/>
            </w:rPr>
            <w:instrText xml:space="preserve"> PAGE   \* MERGEFORMAT </w:instrText>
          </w:r>
          <w:r w:rsidRPr="007A398D">
            <w:rPr>
              <w:rFonts w:asciiTheme="minorHAnsi" w:hAnsiTheme="minorHAnsi"/>
              <w:color w:val="FFFFFF" w:themeColor="background1"/>
            </w:rPr>
            <w:fldChar w:fldCharType="separate"/>
          </w:r>
          <w:r w:rsidR="00CA5D65">
            <w:rPr>
              <w:rFonts w:asciiTheme="minorHAnsi" w:hAnsiTheme="minorHAnsi"/>
              <w:noProof/>
              <w:color w:val="FFFFFF" w:themeColor="background1"/>
            </w:rPr>
            <w:t>5</w:t>
          </w:r>
          <w:r w:rsidRPr="007A398D">
            <w:rPr>
              <w:rFonts w:asciiTheme="minorHAnsi" w:hAnsiTheme="minorHAnsi"/>
              <w:noProof/>
              <w:color w:val="FFFFFF" w:themeColor="background1"/>
            </w:rPr>
            <w:fldChar w:fldCharType="end"/>
          </w:r>
        </w:p>
      </w:tc>
    </w:tr>
  </w:tbl>
  <w:p w:rsidR="00FA7883" w:rsidRPr="001857C2" w:rsidRDefault="00FA7883" w:rsidP="00DF02A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F93D4E"/>
  <w:tbl>
    <w:tblPr>
      <w:tblStyle w:val="TableGrid"/>
      <w:tblW w:w="9630" w:type="dxa"/>
      <w:tblInd w:w="108" w:type="dxa"/>
      <w:shd w:val="clear" w:color="auto" w:fill="C4BC96" w:themeFill="background2" w:themeFillShade="BF"/>
      <w:tblLook w:val="04A0" w:firstRow="1" w:lastRow="0" w:firstColumn="1" w:lastColumn="0" w:noHBand="0" w:noVBand="1"/>
    </w:tblPr>
    <w:tblGrid>
      <w:gridCol w:w="8010"/>
      <w:gridCol w:w="1620"/>
    </w:tblGrid>
    <w:tr w:rsidR="00FA7883" w:rsidTr="00653178">
      <w:trPr>
        <w:trHeight w:val="70"/>
      </w:trPr>
      <w:tc>
        <w:tcPr>
          <w:tcW w:w="8010" w:type="dxa"/>
          <w:tcBorders>
            <w:top w:val="single" w:sz="4" w:space="0" w:color="auto"/>
            <w:left w:val="nil"/>
            <w:bottom w:val="nil"/>
            <w:right w:val="single" w:sz="4" w:space="0" w:color="4F6228" w:themeColor="accent3" w:themeShade="80"/>
          </w:tcBorders>
          <w:shd w:val="clear" w:color="auto" w:fill="FFFFFF" w:themeFill="background1"/>
        </w:tcPr>
        <w:p w:rsidR="00FA7883" w:rsidRDefault="00FA7883" w:rsidP="00D9161A">
          <w:pPr>
            <w:pStyle w:val="Footer"/>
          </w:pPr>
        </w:p>
      </w:tc>
      <w:tc>
        <w:tcPr>
          <w:tcW w:w="1620" w:type="dxa"/>
          <w:tcBorders>
            <w:top w:val="single" w:sz="4" w:space="0" w:color="4F6228" w:themeColor="accent3" w:themeShade="80"/>
            <w:left w:val="single" w:sz="4" w:space="0" w:color="4F6228" w:themeColor="accent3" w:themeShade="80"/>
            <w:right w:val="single" w:sz="4" w:space="0" w:color="4F6228" w:themeColor="accent3" w:themeShade="80"/>
          </w:tcBorders>
          <w:shd w:val="clear" w:color="auto" w:fill="C8890E"/>
        </w:tcPr>
        <w:p w:rsidR="00FA7883" w:rsidRPr="007A398D" w:rsidRDefault="00260F15" w:rsidP="00D9161A">
          <w:pPr>
            <w:pStyle w:val="Footer"/>
            <w:jc w:val="right"/>
            <w:rPr>
              <w:rFonts w:asciiTheme="minorHAnsi" w:hAnsiTheme="minorHAnsi"/>
              <w:color w:val="FFFFFF" w:themeColor="background1"/>
            </w:rPr>
          </w:pPr>
          <w:r>
            <w:rPr>
              <w:rFonts w:asciiTheme="minorHAnsi" w:hAnsiTheme="minorHAnsi"/>
              <w:color w:val="FFFFFF" w:themeColor="background1"/>
            </w:rPr>
            <w:t>0512</w:t>
          </w:r>
          <w:r w:rsidR="00341976">
            <w:rPr>
              <w:rFonts w:asciiTheme="minorHAnsi" w:hAnsiTheme="minorHAnsi"/>
              <w:color w:val="FFFFFF" w:themeColor="background1"/>
            </w:rPr>
            <w:t>14</w:t>
          </w:r>
          <w:r>
            <w:rPr>
              <w:rFonts w:asciiTheme="minorHAnsi" w:hAnsiTheme="minorHAnsi"/>
              <w:color w:val="FFFFFF" w:themeColor="background1"/>
            </w:rPr>
            <w:t>/</w:t>
          </w:r>
          <w:proofErr w:type="spellStart"/>
          <w:r>
            <w:rPr>
              <w:rFonts w:asciiTheme="minorHAnsi" w:hAnsiTheme="minorHAnsi"/>
              <w:color w:val="FFFFFF" w:themeColor="background1"/>
            </w:rPr>
            <w:t>nl</w:t>
          </w:r>
          <w:proofErr w:type="spellEnd"/>
        </w:p>
      </w:tc>
    </w:tr>
  </w:tbl>
  <w:p w:rsidR="00FA7883" w:rsidRDefault="00FA78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6D1" w:rsidRDefault="004276D1" w:rsidP="00994162">
      <w:r>
        <w:separator/>
      </w:r>
    </w:p>
    <w:p w:rsidR="004276D1" w:rsidRDefault="004276D1" w:rsidP="00994162"/>
  </w:footnote>
  <w:footnote w:type="continuationSeparator" w:id="0">
    <w:p w:rsidR="004276D1" w:rsidRDefault="004276D1" w:rsidP="00994162">
      <w:r>
        <w:continuationSeparator/>
      </w:r>
    </w:p>
    <w:p w:rsidR="004276D1" w:rsidRDefault="004276D1" w:rsidP="009941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AE6882"/>
  <w:tbl>
    <w:tblPr>
      <w:tblStyle w:val="TableGrid"/>
      <w:tblW w:w="9720" w:type="dxa"/>
      <w:tblInd w:w="18" w:type="dxa"/>
      <w:shd w:val="clear" w:color="auto" w:fill="C4BC96" w:themeFill="background2" w:themeFillShade="BF"/>
      <w:tblLook w:val="04A0" w:firstRow="1" w:lastRow="0" w:firstColumn="1" w:lastColumn="0" w:noHBand="0" w:noVBand="1"/>
    </w:tblPr>
    <w:tblGrid>
      <w:gridCol w:w="5310"/>
      <w:gridCol w:w="4410"/>
    </w:tblGrid>
    <w:tr w:rsidR="00FA7883" w:rsidTr="007A398D">
      <w:trPr>
        <w:trHeight w:val="70"/>
      </w:trPr>
      <w:tc>
        <w:tcPr>
          <w:tcW w:w="5310" w:type="dxa"/>
          <w:shd w:val="clear" w:color="auto" w:fill="C8890E"/>
        </w:tcPr>
        <w:p w:rsidR="00FA7883" w:rsidRPr="007A398D" w:rsidRDefault="003930EC" w:rsidP="00E9333A">
          <w:pPr>
            <w:pStyle w:val="Footer"/>
            <w:rPr>
              <w:rFonts w:asciiTheme="minorHAnsi" w:hAnsiTheme="minorHAnsi"/>
              <w:color w:val="FFFFFF" w:themeColor="background1"/>
            </w:rPr>
          </w:pPr>
          <w:r w:rsidRPr="007A398D">
            <w:rPr>
              <w:rFonts w:asciiTheme="minorHAnsi" w:hAnsiTheme="minorHAnsi"/>
              <w:color w:val="FFFFFF" w:themeColor="background1"/>
            </w:rPr>
            <w:t>Subject</w:t>
          </w:r>
          <w:r w:rsidR="00FA7883" w:rsidRPr="007A398D">
            <w:rPr>
              <w:rFonts w:asciiTheme="minorHAnsi" w:hAnsiTheme="minorHAnsi"/>
              <w:color w:val="FFFFFF" w:themeColor="background1"/>
            </w:rPr>
            <w:t xml:space="preserve"> </w:t>
          </w:r>
        </w:p>
      </w:tc>
      <w:tc>
        <w:tcPr>
          <w:tcW w:w="4410" w:type="dxa"/>
          <w:tcBorders>
            <w:top w:val="nil"/>
            <w:bottom w:val="single" w:sz="2" w:space="0" w:color="auto"/>
            <w:right w:val="nil"/>
          </w:tcBorders>
          <w:shd w:val="clear" w:color="auto" w:fill="auto"/>
        </w:tcPr>
        <w:p w:rsidR="00FA7883" w:rsidRPr="007A398D" w:rsidRDefault="00FA7883" w:rsidP="00C754A5">
          <w:pPr>
            <w:pStyle w:val="Footer"/>
            <w:jc w:val="right"/>
            <w:rPr>
              <w:rFonts w:asciiTheme="minorHAnsi" w:hAnsiTheme="minorHAnsi"/>
            </w:rPr>
          </w:pPr>
          <w:r w:rsidRPr="007A398D">
            <w:rPr>
              <w:rFonts w:asciiTheme="minorHAnsi" w:hAnsiTheme="minorHAnsi"/>
            </w:rPr>
            <w:t>The Washington Student Achievement Council</w:t>
          </w:r>
        </w:p>
      </w:tc>
    </w:tr>
  </w:tbl>
  <w:p w:rsidR="00FA7883" w:rsidRDefault="00FA78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98D" w:rsidRDefault="007A398D" w:rsidP="007A398D"/>
  <w:tbl>
    <w:tblPr>
      <w:tblStyle w:val="TableGrid"/>
      <w:tblW w:w="9720" w:type="dxa"/>
      <w:tblInd w:w="18" w:type="dxa"/>
      <w:shd w:val="clear" w:color="auto" w:fill="C4BC96" w:themeFill="background2" w:themeFillShade="BF"/>
      <w:tblLook w:val="04A0" w:firstRow="1" w:lastRow="0" w:firstColumn="1" w:lastColumn="0" w:noHBand="0" w:noVBand="1"/>
    </w:tblPr>
    <w:tblGrid>
      <w:gridCol w:w="5310"/>
      <w:gridCol w:w="4410"/>
    </w:tblGrid>
    <w:tr w:rsidR="007A398D" w:rsidTr="00B615F7">
      <w:trPr>
        <w:trHeight w:val="70"/>
      </w:trPr>
      <w:tc>
        <w:tcPr>
          <w:tcW w:w="5310" w:type="dxa"/>
          <w:shd w:val="clear" w:color="auto" w:fill="C8890E"/>
        </w:tcPr>
        <w:p w:rsidR="007A398D" w:rsidRPr="007A398D" w:rsidRDefault="007A398D" w:rsidP="00B615F7">
          <w:pPr>
            <w:pStyle w:val="Footer"/>
            <w:rPr>
              <w:rFonts w:asciiTheme="minorHAnsi" w:hAnsiTheme="minorHAnsi"/>
              <w:color w:val="FFFFFF" w:themeColor="background1"/>
            </w:rPr>
          </w:pPr>
          <w:r w:rsidRPr="007A398D">
            <w:rPr>
              <w:rFonts w:asciiTheme="minorHAnsi" w:hAnsiTheme="minorHAnsi"/>
              <w:color w:val="FFFFFF" w:themeColor="background1"/>
            </w:rPr>
            <w:t xml:space="preserve">Subject </w:t>
          </w:r>
        </w:p>
      </w:tc>
      <w:tc>
        <w:tcPr>
          <w:tcW w:w="4410" w:type="dxa"/>
          <w:tcBorders>
            <w:top w:val="nil"/>
            <w:bottom w:val="single" w:sz="2" w:space="0" w:color="auto"/>
            <w:right w:val="nil"/>
          </w:tcBorders>
          <w:shd w:val="clear" w:color="auto" w:fill="auto"/>
        </w:tcPr>
        <w:p w:rsidR="007A398D" w:rsidRPr="007A398D" w:rsidRDefault="007A398D" w:rsidP="00B615F7">
          <w:pPr>
            <w:pStyle w:val="Footer"/>
            <w:jc w:val="right"/>
            <w:rPr>
              <w:rFonts w:asciiTheme="minorHAnsi" w:hAnsiTheme="minorHAnsi"/>
            </w:rPr>
          </w:pPr>
          <w:r w:rsidRPr="007A398D">
            <w:rPr>
              <w:rFonts w:asciiTheme="minorHAnsi" w:hAnsiTheme="minorHAnsi"/>
            </w:rPr>
            <w:t>The Washington Student Achievement Council</w:t>
          </w:r>
        </w:p>
      </w:tc>
    </w:tr>
  </w:tbl>
  <w:p w:rsidR="00FA7883" w:rsidRPr="007A398D" w:rsidRDefault="00FA7883" w:rsidP="007A398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5418"/>
    </w:tblGrid>
    <w:tr w:rsidR="00FA7883" w:rsidRPr="007A398D" w:rsidTr="007A398D">
      <w:trPr>
        <w:trHeight w:val="890"/>
      </w:trPr>
      <w:tc>
        <w:tcPr>
          <w:tcW w:w="4320" w:type="dxa"/>
          <w:shd w:val="clear" w:color="auto" w:fill="auto"/>
          <w:vAlign w:val="center"/>
        </w:tcPr>
        <w:p w:rsidR="00FA7883" w:rsidRPr="00DF788B" w:rsidRDefault="00D77AC1" w:rsidP="008D7BCA">
          <w:pPr>
            <w:pStyle w:val="Header"/>
            <w:spacing w:line="276" w:lineRule="auto"/>
            <w:rPr>
              <w:w w:val="150"/>
            </w:rPr>
          </w:pPr>
          <w:r>
            <w:rPr>
              <w:noProof/>
            </w:rPr>
            <w:drawing>
              <wp:anchor distT="0" distB="0" distL="114300" distR="114300" simplePos="0" relativeHeight="251658240" behindDoc="1" locked="0" layoutInCell="1" allowOverlap="1" wp14:anchorId="3B230CE0" wp14:editId="4AB1C7D0">
                <wp:simplePos x="0" y="0"/>
                <wp:positionH relativeFrom="column">
                  <wp:posOffset>-205740</wp:posOffset>
                </wp:positionH>
                <wp:positionV relativeFrom="paragraph">
                  <wp:posOffset>-154305</wp:posOffset>
                </wp:positionV>
                <wp:extent cx="3648075" cy="73279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3648075" cy="732790"/>
                        </a:xfrm>
                        <a:prstGeom prst="rect">
                          <a:avLst/>
                        </a:prstGeom>
                      </pic:spPr>
                    </pic:pic>
                  </a:graphicData>
                </a:graphic>
                <wp14:sizeRelH relativeFrom="page">
                  <wp14:pctWidth>0</wp14:pctWidth>
                </wp14:sizeRelH>
                <wp14:sizeRelV relativeFrom="page">
                  <wp14:pctHeight>0</wp14:pctHeight>
                </wp14:sizeRelV>
              </wp:anchor>
            </w:drawing>
          </w:r>
        </w:p>
      </w:tc>
      <w:tc>
        <w:tcPr>
          <w:tcW w:w="5418" w:type="dxa"/>
        </w:tcPr>
        <w:p w:rsidR="00FA7883" w:rsidRPr="007A398D" w:rsidRDefault="00FA7883" w:rsidP="00C754A5">
          <w:pPr>
            <w:pStyle w:val="Header"/>
            <w:jc w:val="right"/>
            <w:rPr>
              <w:rFonts w:asciiTheme="minorHAnsi" w:hAnsiTheme="minorHAnsi"/>
            </w:rPr>
          </w:pPr>
        </w:p>
      </w:tc>
    </w:tr>
  </w:tbl>
  <w:p w:rsidR="00FA7883" w:rsidRDefault="00FA78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E02F9"/>
    <w:multiLevelType w:val="hybridMultilevel"/>
    <w:tmpl w:val="5BF084AE"/>
    <w:lvl w:ilvl="0" w:tplc="A078B628">
      <w:start w:val="1"/>
      <w:numFmt w:val="bullet"/>
      <w:pStyle w:val="Bullet1"/>
      <w:lvlText w:val=""/>
      <w:lvlJc w:val="left"/>
      <w:pPr>
        <w:ind w:left="1440" w:hanging="72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BC82DAA"/>
    <w:multiLevelType w:val="hybridMultilevel"/>
    <w:tmpl w:val="8EBC51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222615"/>
    <w:multiLevelType w:val="hybridMultilevel"/>
    <w:tmpl w:val="432C4806"/>
    <w:lvl w:ilvl="0" w:tplc="3DFC4BC6">
      <w:start w:val="1"/>
      <w:numFmt w:val="decimal"/>
      <w:pStyle w:val="ListParagraph"/>
      <w:lvlText w:val="%1."/>
      <w:lvlJc w:val="left"/>
      <w:pPr>
        <w:ind w:left="1170" w:hanging="360"/>
      </w:pPr>
      <w:rPr>
        <w:rFonts w:hint="default"/>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109B4792"/>
    <w:multiLevelType w:val="hybridMultilevel"/>
    <w:tmpl w:val="16D426F2"/>
    <w:lvl w:ilvl="0" w:tplc="7F3806BE">
      <w:start w:val="1"/>
      <w:numFmt w:val="decimal"/>
      <w:pStyle w:val="Three"/>
      <w:lvlText w:val="%1."/>
      <w:lvlJc w:val="left"/>
      <w:pPr>
        <w:ind w:left="-540" w:hanging="360"/>
      </w:pPr>
      <w:rPr>
        <w:rFonts w:hint="default"/>
      </w:rPr>
    </w:lvl>
    <w:lvl w:ilvl="1" w:tplc="04090019">
      <w:start w:val="1"/>
      <w:numFmt w:val="lowerLetter"/>
      <w:lvlText w:val="%2."/>
      <w:lvlJc w:val="left"/>
      <w:pPr>
        <w:ind w:left="180" w:hanging="360"/>
      </w:pPr>
    </w:lvl>
    <w:lvl w:ilvl="2" w:tplc="0409001B">
      <w:start w:val="1"/>
      <w:numFmt w:val="lowerRoman"/>
      <w:lvlText w:val="%3."/>
      <w:lvlJc w:val="right"/>
      <w:pPr>
        <w:ind w:left="900" w:hanging="180"/>
      </w:pPr>
    </w:lvl>
    <w:lvl w:ilvl="3" w:tplc="0409000F">
      <w:start w:val="1"/>
      <w:numFmt w:val="decimal"/>
      <w:lvlText w:val="%4."/>
      <w:lvlJc w:val="left"/>
      <w:pPr>
        <w:ind w:left="1620" w:hanging="360"/>
      </w:pPr>
    </w:lvl>
    <w:lvl w:ilvl="4" w:tplc="04090019">
      <w:start w:val="1"/>
      <w:numFmt w:val="lowerLetter"/>
      <w:lvlText w:val="%5."/>
      <w:lvlJc w:val="left"/>
      <w:pPr>
        <w:ind w:left="2340" w:hanging="360"/>
      </w:pPr>
    </w:lvl>
    <w:lvl w:ilvl="5" w:tplc="0409001B">
      <w:start w:val="1"/>
      <w:numFmt w:val="lowerRoman"/>
      <w:lvlText w:val="%6."/>
      <w:lvlJc w:val="right"/>
      <w:pPr>
        <w:ind w:left="3060" w:hanging="180"/>
      </w:pPr>
    </w:lvl>
    <w:lvl w:ilvl="6" w:tplc="0409000F">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4">
    <w:nsid w:val="15657B72"/>
    <w:multiLevelType w:val="hybridMultilevel"/>
    <w:tmpl w:val="4BC05CB8"/>
    <w:lvl w:ilvl="0" w:tplc="43F22BB6">
      <w:start w:val="1"/>
      <w:numFmt w:val="upperLetter"/>
      <w:pStyle w:val="ActionStrategy"/>
      <w:lvlText w:val="%1."/>
      <w:lvlJc w:val="left"/>
      <w:pPr>
        <w:ind w:left="3510" w:hanging="360"/>
      </w:pPr>
      <w:rPr>
        <w:rFonts w:hint="default"/>
        <w:b/>
      </w:rPr>
    </w:lvl>
    <w:lvl w:ilvl="1" w:tplc="0409000F">
      <w:start w:val="1"/>
      <w:numFmt w:val="decimal"/>
      <w:lvlText w:val="%2."/>
      <w:lvlJc w:val="left"/>
      <w:pPr>
        <w:ind w:left="5310" w:hanging="360"/>
      </w:pPr>
      <w:rPr>
        <w:rFonts w:hint="default"/>
      </w:rPr>
    </w:lvl>
    <w:lvl w:ilvl="2" w:tplc="04090001">
      <w:start w:val="1"/>
      <w:numFmt w:val="bullet"/>
      <w:lvlText w:val=""/>
      <w:lvlJc w:val="left"/>
      <w:pPr>
        <w:ind w:left="6030" w:hanging="180"/>
      </w:pPr>
      <w:rPr>
        <w:rFonts w:ascii="Symbol" w:hAnsi="Symbol" w:hint="default"/>
      </w:rPr>
    </w:lvl>
    <w:lvl w:ilvl="3" w:tplc="0409000F" w:tentative="1">
      <w:start w:val="1"/>
      <w:numFmt w:val="decimal"/>
      <w:lvlText w:val="%4."/>
      <w:lvlJc w:val="left"/>
      <w:pPr>
        <w:ind w:left="6750" w:hanging="360"/>
      </w:pPr>
    </w:lvl>
    <w:lvl w:ilvl="4" w:tplc="04090019" w:tentative="1">
      <w:start w:val="1"/>
      <w:numFmt w:val="lowerLetter"/>
      <w:lvlText w:val="%5."/>
      <w:lvlJc w:val="left"/>
      <w:pPr>
        <w:ind w:left="7470" w:hanging="360"/>
      </w:pPr>
    </w:lvl>
    <w:lvl w:ilvl="5" w:tplc="0409001B" w:tentative="1">
      <w:start w:val="1"/>
      <w:numFmt w:val="lowerRoman"/>
      <w:lvlText w:val="%6."/>
      <w:lvlJc w:val="right"/>
      <w:pPr>
        <w:ind w:left="8190" w:hanging="180"/>
      </w:pPr>
    </w:lvl>
    <w:lvl w:ilvl="6" w:tplc="0409000F" w:tentative="1">
      <w:start w:val="1"/>
      <w:numFmt w:val="decimal"/>
      <w:lvlText w:val="%7."/>
      <w:lvlJc w:val="left"/>
      <w:pPr>
        <w:ind w:left="8910" w:hanging="360"/>
      </w:pPr>
    </w:lvl>
    <w:lvl w:ilvl="7" w:tplc="04090019" w:tentative="1">
      <w:start w:val="1"/>
      <w:numFmt w:val="lowerLetter"/>
      <w:lvlText w:val="%8."/>
      <w:lvlJc w:val="left"/>
      <w:pPr>
        <w:ind w:left="9630" w:hanging="360"/>
      </w:pPr>
    </w:lvl>
    <w:lvl w:ilvl="8" w:tplc="0409001B" w:tentative="1">
      <w:start w:val="1"/>
      <w:numFmt w:val="lowerRoman"/>
      <w:lvlText w:val="%9."/>
      <w:lvlJc w:val="right"/>
      <w:pPr>
        <w:ind w:left="10350" w:hanging="180"/>
      </w:pPr>
    </w:lvl>
  </w:abstractNum>
  <w:abstractNum w:abstractNumId="5">
    <w:nsid w:val="1E95046F"/>
    <w:multiLevelType w:val="hybridMultilevel"/>
    <w:tmpl w:val="783290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632427"/>
    <w:multiLevelType w:val="hybridMultilevel"/>
    <w:tmpl w:val="7B583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AA17FB"/>
    <w:multiLevelType w:val="hybridMultilevel"/>
    <w:tmpl w:val="7CCAB2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E0507C"/>
    <w:multiLevelType w:val="hybridMultilevel"/>
    <w:tmpl w:val="C598D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7A63E2"/>
    <w:multiLevelType w:val="hybridMultilevel"/>
    <w:tmpl w:val="EBFE021C"/>
    <w:lvl w:ilvl="0" w:tplc="2F7C17CE">
      <w:start w:val="1"/>
      <w:numFmt w:val="decimal"/>
      <w:pStyle w:val="readinessquestion"/>
      <w:lvlText w:val="%1)"/>
      <w:lvlJc w:val="left"/>
      <w:pPr>
        <w:tabs>
          <w:tab w:val="num" w:pos="720"/>
        </w:tabs>
        <w:ind w:left="720" w:hanging="360"/>
      </w:pPr>
      <w:rPr>
        <w:i w:val="0"/>
      </w:rPr>
    </w:lvl>
    <w:lvl w:ilvl="1" w:tplc="FFFFFFFF">
      <w:start w:val="1"/>
      <w:numFmt w:val="decimal"/>
      <w:lvlText w:val="%2)"/>
      <w:lvlJc w:val="left"/>
      <w:pPr>
        <w:tabs>
          <w:tab w:val="num" w:pos="1440"/>
        </w:tabs>
        <w:ind w:left="1440" w:hanging="360"/>
      </w:pPr>
      <w:rPr>
        <w:i w:val="0"/>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nsid w:val="2C0C77BE"/>
    <w:multiLevelType w:val="hybridMultilevel"/>
    <w:tmpl w:val="92C2B658"/>
    <w:lvl w:ilvl="0" w:tplc="53683430">
      <w:start w:val="1"/>
      <w:numFmt w:val="bullet"/>
      <w:pStyle w:val="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E2C0344"/>
    <w:multiLevelType w:val="hybridMultilevel"/>
    <w:tmpl w:val="D6BEF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8F39C6"/>
    <w:multiLevelType w:val="hybridMultilevel"/>
    <w:tmpl w:val="E118DF62"/>
    <w:lvl w:ilvl="0" w:tplc="618C9508">
      <w:start w:val="1"/>
      <w:numFmt w:val="upperRoman"/>
      <w:pStyle w:val="RomanBullets"/>
      <w:lvlText w:val="%1."/>
      <w:lvlJc w:val="right"/>
      <w:pPr>
        <w:ind w:left="1080" w:hanging="720"/>
      </w:pPr>
      <w:rPr>
        <w:rFonts w:hint="default"/>
      </w:rPr>
    </w:lvl>
    <w:lvl w:ilvl="1" w:tplc="0C04539A">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01426F"/>
    <w:multiLevelType w:val="hybridMultilevel"/>
    <w:tmpl w:val="87BA7D3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811370"/>
    <w:multiLevelType w:val="hybridMultilevel"/>
    <w:tmpl w:val="61CC3F08"/>
    <w:lvl w:ilvl="0" w:tplc="04090003">
      <w:start w:val="1"/>
      <w:numFmt w:val="bullet"/>
      <w:lvlText w:val="o"/>
      <w:lvlJc w:val="left"/>
      <w:pPr>
        <w:ind w:left="1080" w:hanging="360"/>
      </w:pPr>
      <w:rPr>
        <w:rFonts w:ascii="Courier New" w:hAnsi="Courier New" w:cs="Courier New" w:hint="default"/>
      </w:rPr>
    </w:lvl>
    <w:lvl w:ilvl="1" w:tplc="1F5EE3FA">
      <w:numFmt w:val="bullet"/>
      <w:lvlText w:val="-"/>
      <w:lvlJc w:val="left"/>
      <w:pPr>
        <w:ind w:left="1800" w:hanging="36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9A21084"/>
    <w:multiLevelType w:val="hybridMultilevel"/>
    <w:tmpl w:val="AB2C32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C535D2"/>
    <w:multiLevelType w:val="hybridMultilevel"/>
    <w:tmpl w:val="156C15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A309D2"/>
    <w:multiLevelType w:val="hybridMultilevel"/>
    <w:tmpl w:val="E2DA8C02"/>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8">
    <w:nsid w:val="584B74FD"/>
    <w:multiLevelType w:val="hybridMultilevel"/>
    <w:tmpl w:val="70A60614"/>
    <w:lvl w:ilvl="0" w:tplc="E6DE8178">
      <w:start w:val="1"/>
      <w:numFmt w:val="decimal"/>
      <w:pStyle w:val="Actions"/>
      <w:lvlText w:val="%1."/>
      <w:lvlJc w:val="left"/>
      <w:pPr>
        <w:ind w:left="1080" w:hanging="360"/>
      </w:pPr>
      <w:rPr>
        <w:rFonts w:hint="default"/>
        <w:b w:val="0"/>
        <w:bCs w:val="0"/>
        <w:i w:val="0"/>
        <w:iCs w:val="0"/>
        <w:caps w:val="0"/>
        <w:smallCaps w:val="0"/>
        <w:strike w:val="0"/>
        <w:dstrike w:val="0"/>
        <w:noProof w:val="0"/>
        <w:vanish w:val="0"/>
        <w:color w:val="000000"/>
        <w:spacing w:val="0"/>
        <w:kern w:val="0"/>
        <w:position w:val="0"/>
        <w:sz w:val="20"/>
        <w:szCs w:val="20"/>
        <w:u w:val="none"/>
        <w:vertAlign w:val="baseline"/>
        <w:em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06708B2"/>
    <w:multiLevelType w:val="hybridMultilevel"/>
    <w:tmpl w:val="50B47AB6"/>
    <w:lvl w:ilvl="0" w:tplc="FFFFFFFF">
      <w:start w:val="1"/>
      <w:numFmt w:val="bullet"/>
      <w:pStyle w:val="List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720"/>
        </w:tabs>
        <w:ind w:left="720" w:hanging="360"/>
      </w:pPr>
      <w:rPr>
        <w:i w:val="0"/>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nsid w:val="617E7D4E"/>
    <w:multiLevelType w:val="hybridMultilevel"/>
    <w:tmpl w:val="FEE2AA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F5EE3FA">
      <w:numFmt w:val="bullet"/>
      <w:lvlText w:val="-"/>
      <w:lvlJc w:val="left"/>
      <w:pPr>
        <w:ind w:left="2880" w:hanging="360"/>
      </w:pPr>
      <w:rPr>
        <w:rFonts w:ascii="Arial" w:eastAsia="Times New Roman" w:hAnsi="Arial" w:cs="Aria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1ED134F"/>
    <w:multiLevelType w:val="hybridMultilevel"/>
    <w:tmpl w:val="F9B67D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D8D1549"/>
    <w:multiLevelType w:val="hybridMultilevel"/>
    <w:tmpl w:val="96083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3C232A0"/>
    <w:multiLevelType w:val="hybridMultilevel"/>
    <w:tmpl w:val="5EBE3372"/>
    <w:name w:val="two2"/>
    <w:lvl w:ilvl="0" w:tplc="DCE015C4">
      <w:start w:val="1"/>
      <w:numFmt w:val="decimal"/>
      <w:pStyle w:val="Underbluetext"/>
      <w:lvlText w:val="%1."/>
      <w:lvlJc w:val="left"/>
      <w:pPr>
        <w:ind w:left="720" w:hanging="360"/>
      </w:pPr>
      <w:rPr>
        <w:rFonts w:hint="default"/>
      </w:rPr>
    </w:lvl>
    <w:lvl w:ilvl="1" w:tplc="6EDC6E52">
      <w:start w:val="1"/>
      <w:numFmt w:val="lowerLetter"/>
      <w:lvlText w:val="%2."/>
      <w:lvlJc w:val="left"/>
      <w:pPr>
        <w:ind w:left="1440" w:hanging="360"/>
      </w:pPr>
    </w:lvl>
    <w:lvl w:ilvl="2" w:tplc="BFA46EE8" w:tentative="1">
      <w:start w:val="1"/>
      <w:numFmt w:val="lowerRoman"/>
      <w:lvlText w:val="%3."/>
      <w:lvlJc w:val="right"/>
      <w:pPr>
        <w:ind w:left="2160" w:hanging="180"/>
      </w:pPr>
    </w:lvl>
    <w:lvl w:ilvl="3" w:tplc="3B5A4B26" w:tentative="1">
      <w:start w:val="1"/>
      <w:numFmt w:val="decimal"/>
      <w:lvlText w:val="%4."/>
      <w:lvlJc w:val="left"/>
      <w:pPr>
        <w:ind w:left="2880" w:hanging="360"/>
      </w:pPr>
    </w:lvl>
    <w:lvl w:ilvl="4" w:tplc="760ACE60" w:tentative="1">
      <w:start w:val="1"/>
      <w:numFmt w:val="lowerLetter"/>
      <w:lvlText w:val="%5."/>
      <w:lvlJc w:val="left"/>
      <w:pPr>
        <w:ind w:left="3600" w:hanging="360"/>
      </w:pPr>
    </w:lvl>
    <w:lvl w:ilvl="5" w:tplc="DD383E82" w:tentative="1">
      <w:start w:val="1"/>
      <w:numFmt w:val="lowerRoman"/>
      <w:lvlText w:val="%6."/>
      <w:lvlJc w:val="right"/>
      <w:pPr>
        <w:ind w:left="4320" w:hanging="180"/>
      </w:pPr>
    </w:lvl>
    <w:lvl w:ilvl="6" w:tplc="611839A8" w:tentative="1">
      <w:start w:val="1"/>
      <w:numFmt w:val="decimal"/>
      <w:lvlText w:val="%7."/>
      <w:lvlJc w:val="left"/>
      <w:pPr>
        <w:ind w:left="5040" w:hanging="360"/>
      </w:pPr>
    </w:lvl>
    <w:lvl w:ilvl="7" w:tplc="37A41A2E" w:tentative="1">
      <w:start w:val="1"/>
      <w:numFmt w:val="lowerLetter"/>
      <w:lvlText w:val="%8."/>
      <w:lvlJc w:val="left"/>
      <w:pPr>
        <w:ind w:left="5760" w:hanging="360"/>
      </w:pPr>
    </w:lvl>
    <w:lvl w:ilvl="8" w:tplc="B332FB0E" w:tentative="1">
      <w:start w:val="1"/>
      <w:numFmt w:val="lowerRoman"/>
      <w:lvlText w:val="%9."/>
      <w:lvlJc w:val="right"/>
      <w:pPr>
        <w:ind w:left="6480" w:hanging="180"/>
      </w:pPr>
    </w:lvl>
  </w:abstractNum>
  <w:abstractNum w:abstractNumId="24">
    <w:nsid w:val="7FED728A"/>
    <w:multiLevelType w:val="hybridMultilevel"/>
    <w:tmpl w:val="E5965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3"/>
  </w:num>
  <w:num w:numId="3">
    <w:abstractNumId w:val="2"/>
  </w:num>
  <w:num w:numId="4">
    <w:abstractNumId w:val="10"/>
  </w:num>
  <w:num w:numId="5">
    <w:abstractNumId w:val="18"/>
  </w:num>
  <w:num w:numId="6">
    <w:abstractNumId w:val="4"/>
  </w:num>
  <w:num w:numId="7">
    <w:abstractNumId w:val="19"/>
    <w:lvlOverride w:ilvl="0"/>
    <w:lvlOverride w:ilvl="1">
      <w:startOverride w:val="1"/>
    </w:lvlOverride>
    <w:lvlOverride w:ilvl="2"/>
    <w:lvlOverride w:ilvl="3"/>
    <w:lvlOverride w:ilvl="4"/>
    <w:lvlOverride w:ilvl="5"/>
    <w:lvlOverride w:ilvl="6"/>
    <w:lvlOverride w:ilvl="7"/>
    <w:lvlOverride w:ilvl="8"/>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2"/>
  </w:num>
  <w:num w:numId="11">
    <w:abstractNumId w:val="13"/>
  </w:num>
  <w:num w:numId="12">
    <w:abstractNumId w:val="14"/>
  </w:num>
  <w:num w:numId="13">
    <w:abstractNumId w:val="6"/>
  </w:num>
  <w:num w:numId="14">
    <w:abstractNumId w:val="7"/>
  </w:num>
  <w:num w:numId="15">
    <w:abstractNumId w:val="16"/>
  </w:num>
  <w:num w:numId="16">
    <w:abstractNumId w:val="5"/>
  </w:num>
  <w:num w:numId="17">
    <w:abstractNumId w:val="21"/>
  </w:num>
  <w:num w:numId="18">
    <w:abstractNumId w:val="11"/>
  </w:num>
  <w:num w:numId="19">
    <w:abstractNumId w:val="15"/>
  </w:num>
  <w:num w:numId="20">
    <w:abstractNumId w:val="24"/>
  </w:num>
  <w:num w:numId="21">
    <w:abstractNumId w:val="20"/>
  </w:num>
  <w:num w:numId="22">
    <w:abstractNumId w:val="17"/>
  </w:num>
  <w:num w:numId="23">
    <w:abstractNumId w:val="1"/>
  </w:num>
  <w:num w:numId="24">
    <w:abstractNumId w:val="22"/>
  </w:num>
  <w:num w:numId="25">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evenAndOddHeaders/>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4C2"/>
    <w:rsid w:val="0000044F"/>
    <w:rsid w:val="000008F4"/>
    <w:rsid w:val="00003733"/>
    <w:rsid w:val="00003C1B"/>
    <w:rsid w:val="00010809"/>
    <w:rsid w:val="0001165F"/>
    <w:rsid w:val="00011B09"/>
    <w:rsid w:val="00012655"/>
    <w:rsid w:val="00012661"/>
    <w:rsid w:val="00017626"/>
    <w:rsid w:val="000219C0"/>
    <w:rsid w:val="0002651D"/>
    <w:rsid w:val="0003077E"/>
    <w:rsid w:val="00030B4A"/>
    <w:rsid w:val="0003296B"/>
    <w:rsid w:val="00034F76"/>
    <w:rsid w:val="000363CA"/>
    <w:rsid w:val="0003729A"/>
    <w:rsid w:val="000372E9"/>
    <w:rsid w:val="00044724"/>
    <w:rsid w:val="00046730"/>
    <w:rsid w:val="0005224F"/>
    <w:rsid w:val="00057077"/>
    <w:rsid w:val="00063468"/>
    <w:rsid w:val="00065B80"/>
    <w:rsid w:val="00065E03"/>
    <w:rsid w:val="000739E6"/>
    <w:rsid w:val="00075991"/>
    <w:rsid w:val="00075FF5"/>
    <w:rsid w:val="0008300E"/>
    <w:rsid w:val="00085048"/>
    <w:rsid w:val="00086FDE"/>
    <w:rsid w:val="00087FE5"/>
    <w:rsid w:val="00090DF6"/>
    <w:rsid w:val="00094BB1"/>
    <w:rsid w:val="00095C85"/>
    <w:rsid w:val="00096A3A"/>
    <w:rsid w:val="000A24C2"/>
    <w:rsid w:val="000B269D"/>
    <w:rsid w:val="000B3423"/>
    <w:rsid w:val="000B5FCA"/>
    <w:rsid w:val="000B6653"/>
    <w:rsid w:val="000C27CB"/>
    <w:rsid w:val="000C3FB7"/>
    <w:rsid w:val="000C577E"/>
    <w:rsid w:val="000C6462"/>
    <w:rsid w:val="000D4ABC"/>
    <w:rsid w:val="000D6BB1"/>
    <w:rsid w:val="000E0143"/>
    <w:rsid w:val="000E37CB"/>
    <w:rsid w:val="000E3953"/>
    <w:rsid w:val="000E5FC9"/>
    <w:rsid w:val="000E61D3"/>
    <w:rsid w:val="000F3A43"/>
    <w:rsid w:val="000F50D1"/>
    <w:rsid w:val="000F5274"/>
    <w:rsid w:val="000F6233"/>
    <w:rsid w:val="000F6B7D"/>
    <w:rsid w:val="0010100E"/>
    <w:rsid w:val="00101604"/>
    <w:rsid w:val="00101DC5"/>
    <w:rsid w:val="00104013"/>
    <w:rsid w:val="001044CA"/>
    <w:rsid w:val="001106D7"/>
    <w:rsid w:val="00111752"/>
    <w:rsid w:val="0011222B"/>
    <w:rsid w:val="00112950"/>
    <w:rsid w:val="001129EE"/>
    <w:rsid w:val="001156DD"/>
    <w:rsid w:val="00122DA4"/>
    <w:rsid w:val="00123F23"/>
    <w:rsid w:val="001241CE"/>
    <w:rsid w:val="00130909"/>
    <w:rsid w:val="001310C0"/>
    <w:rsid w:val="001321E0"/>
    <w:rsid w:val="001356FF"/>
    <w:rsid w:val="00135D85"/>
    <w:rsid w:val="00136A07"/>
    <w:rsid w:val="00140372"/>
    <w:rsid w:val="00141E33"/>
    <w:rsid w:val="00143CCA"/>
    <w:rsid w:val="00145421"/>
    <w:rsid w:val="0014691B"/>
    <w:rsid w:val="00146F2C"/>
    <w:rsid w:val="001478F4"/>
    <w:rsid w:val="001524C9"/>
    <w:rsid w:val="00152D4A"/>
    <w:rsid w:val="00153662"/>
    <w:rsid w:val="00153E12"/>
    <w:rsid w:val="00153EBC"/>
    <w:rsid w:val="0015459E"/>
    <w:rsid w:val="001549A8"/>
    <w:rsid w:val="00156037"/>
    <w:rsid w:val="001565CF"/>
    <w:rsid w:val="001567AF"/>
    <w:rsid w:val="00156CF6"/>
    <w:rsid w:val="00160053"/>
    <w:rsid w:val="00160185"/>
    <w:rsid w:val="00162D87"/>
    <w:rsid w:val="00164145"/>
    <w:rsid w:val="00164E93"/>
    <w:rsid w:val="001663BD"/>
    <w:rsid w:val="00166493"/>
    <w:rsid w:val="00167624"/>
    <w:rsid w:val="00171A72"/>
    <w:rsid w:val="0017391A"/>
    <w:rsid w:val="00174933"/>
    <w:rsid w:val="0017603E"/>
    <w:rsid w:val="00180CA3"/>
    <w:rsid w:val="00180DC7"/>
    <w:rsid w:val="00181FD2"/>
    <w:rsid w:val="00184055"/>
    <w:rsid w:val="001857C2"/>
    <w:rsid w:val="0018775D"/>
    <w:rsid w:val="00192243"/>
    <w:rsid w:val="00195250"/>
    <w:rsid w:val="001955B1"/>
    <w:rsid w:val="0019726F"/>
    <w:rsid w:val="001A08FF"/>
    <w:rsid w:val="001A0EB6"/>
    <w:rsid w:val="001A27FF"/>
    <w:rsid w:val="001A2D17"/>
    <w:rsid w:val="001A3072"/>
    <w:rsid w:val="001B0A60"/>
    <w:rsid w:val="001B19BE"/>
    <w:rsid w:val="001B22C4"/>
    <w:rsid w:val="001B3AAC"/>
    <w:rsid w:val="001B4A52"/>
    <w:rsid w:val="001B5452"/>
    <w:rsid w:val="001B6214"/>
    <w:rsid w:val="001C0001"/>
    <w:rsid w:val="001C0277"/>
    <w:rsid w:val="001D0774"/>
    <w:rsid w:val="001D0942"/>
    <w:rsid w:val="001D0A04"/>
    <w:rsid w:val="001D46ED"/>
    <w:rsid w:val="001D4732"/>
    <w:rsid w:val="001D520E"/>
    <w:rsid w:val="001D5446"/>
    <w:rsid w:val="001D74B2"/>
    <w:rsid w:val="001E37EA"/>
    <w:rsid w:val="001E4AB8"/>
    <w:rsid w:val="001E5E4F"/>
    <w:rsid w:val="001E5FE4"/>
    <w:rsid w:val="001E71FD"/>
    <w:rsid w:val="001E7E3E"/>
    <w:rsid w:val="001F1CFF"/>
    <w:rsid w:val="001F378C"/>
    <w:rsid w:val="001F66C7"/>
    <w:rsid w:val="00201D13"/>
    <w:rsid w:val="00202069"/>
    <w:rsid w:val="00203C9E"/>
    <w:rsid w:val="00213376"/>
    <w:rsid w:val="00213DFF"/>
    <w:rsid w:val="002144C0"/>
    <w:rsid w:val="00215A5B"/>
    <w:rsid w:val="00216A0F"/>
    <w:rsid w:val="0022149D"/>
    <w:rsid w:val="002229DA"/>
    <w:rsid w:val="0022351D"/>
    <w:rsid w:val="00223FA3"/>
    <w:rsid w:val="00224555"/>
    <w:rsid w:val="002255E0"/>
    <w:rsid w:val="002309F6"/>
    <w:rsid w:val="00232CC8"/>
    <w:rsid w:val="00232FB5"/>
    <w:rsid w:val="00233667"/>
    <w:rsid w:val="00233B6C"/>
    <w:rsid w:val="002362FC"/>
    <w:rsid w:val="002364F7"/>
    <w:rsid w:val="00240032"/>
    <w:rsid w:val="00241786"/>
    <w:rsid w:val="002471C1"/>
    <w:rsid w:val="00251A2E"/>
    <w:rsid w:val="002521D8"/>
    <w:rsid w:val="002552A3"/>
    <w:rsid w:val="00257A83"/>
    <w:rsid w:val="00260F15"/>
    <w:rsid w:val="0026191E"/>
    <w:rsid w:val="00261F16"/>
    <w:rsid w:val="002647C7"/>
    <w:rsid w:val="00265B5B"/>
    <w:rsid w:val="00272FC1"/>
    <w:rsid w:val="002736C0"/>
    <w:rsid w:val="00275424"/>
    <w:rsid w:val="00276448"/>
    <w:rsid w:val="00276E0E"/>
    <w:rsid w:val="00277FF1"/>
    <w:rsid w:val="00282258"/>
    <w:rsid w:val="002825D7"/>
    <w:rsid w:val="002831C7"/>
    <w:rsid w:val="0028749D"/>
    <w:rsid w:val="00291051"/>
    <w:rsid w:val="00291A56"/>
    <w:rsid w:val="00293084"/>
    <w:rsid w:val="00294439"/>
    <w:rsid w:val="00294588"/>
    <w:rsid w:val="002A38C1"/>
    <w:rsid w:val="002A4B50"/>
    <w:rsid w:val="002A4EEF"/>
    <w:rsid w:val="002A7D6F"/>
    <w:rsid w:val="002B663C"/>
    <w:rsid w:val="002B774C"/>
    <w:rsid w:val="002C1866"/>
    <w:rsid w:val="002C2453"/>
    <w:rsid w:val="002C5176"/>
    <w:rsid w:val="002C6628"/>
    <w:rsid w:val="002C6A4B"/>
    <w:rsid w:val="002D49BD"/>
    <w:rsid w:val="002D5066"/>
    <w:rsid w:val="002D5943"/>
    <w:rsid w:val="002D5BFA"/>
    <w:rsid w:val="002D623F"/>
    <w:rsid w:val="002E3336"/>
    <w:rsid w:val="002E4CA8"/>
    <w:rsid w:val="002F3506"/>
    <w:rsid w:val="002F3D2A"/>
    <w:rsid w:val="0030253B"/>
    <w:rsid w:val="0030308B"/>
    <w:rsid w:val="00303E76"/>
    <w:rsid w:val="00304A27"/>
    <w:rsid w:val="00305801"/>
    <w:rsid w:val="00306767"/>
    <w:rsid w:val="00311E9D"/>
    <w:rsid w:val="00312D6A"/>
    <w:rsid w:val="00312E36"/>
    <w:rsid w:val="00315426"/>
    <w:rsid w:val="003155AB"/>
    <w:rsid w:val="0031568F"/>
    <w:rsid w:val="00315955"/>
    <w:rsid w:val="00321D24"/>
    <w:rsid w:val="00326BAB"/>
    <w:rsid w:val="003305FE"/>
    <w:rsid w:val="00331FDB"/>
    <w:rsid w:val="003339F6"/>
    <w:rsid w:val="00340A41"/>
    <w:rsid w:val="00341976"/>
    <w:rsid w:val="00342447"/>
    <w:rsid w:val="00343089"/>
    <w:rsid w:val="0034468A"/>
    <w:rsid w:val="00344FBE"/>
    <w:rsid w:val="00345E4F"/>
    <w:rsid w:val="003522FB"/>
    <w:rsid w:val="003547B4"/>
    <w:rsid w:val="00356199"/>
    <w:rsid w:val="00356EFC"/>
    <w:rsid w:val="003575A8"/>
    <w:rsid w:val="0036012F"/>
    <w:rsid w:val="00361CF3"/>
    <w:rsid w:val="00363166"/>
    <w:rsid w:val="00364243"/>
    <w:rsid w:val="003718D4"/>
    <w:rsid w:val="00372A52"/>
    <w:rsid w:val="00373469"/>
    <w:rsid w:val="00381859"/>
    <w:rsid w:val="00381E9D"/>
    <w:rsid w:val="00383505"/>
    <w:rsid w:val="0038391D"/>
    <w:rsid w:val="003854D8"/>
    <w:rsid w:val="003863BC"/>
    <w:rsid w:val="00386569"/>
    <w:rsid w:val="00386A86"/>
    <w:rsid w:val="00391233"/>
    <w:rsid w:val="00391BA3"/>
    <w:rsid w:val="00393069"/>
    <w:rsid w:val="003930EC"/>
    <w:rsid w:val="0039396C"/>
    <w:rsid w:val="003956F0"/>
    <w:rsid w:val="0039585A"/>
    <w:rsid w:val="003964D3"/>
    <w:rsid w:val="00397A19"/>
    <w:rsid w:val="003A2751"/>
    <w:rsid w:val="003A2E0C"/>
    <w:rsid w:val="003A34B4"/>
    <w:rsid w:val="003A35DA"/>
    <w:rsid w:val="003B0792"/>
    <w:rsid w:val="003B0D54"/>
    <w:rsid w:val="003B2AFA"/>
    <w:rsid w:val="003B2E41"/>
    <w:rsid w:val="003B75C8"/>
    <w:rsid w:val="003C0DC9"/>
    <w:rsid w:val="003C281D"/>
    <w:rsid w:val="003C3C63"/>
    <w:rsid w:val="003C42A4"/>
    <w:rsid w:val="003C5181"/>
    <w:rsid w:val="003C7A01"/>
    <w:rsid w:val="003D06E0"/>
    <w:rsid w:val="003D229E"/>
    <w:rsid w:val="003D428C"/>
    <w:rsid w:val="003D45FA"/>
    <w:rsid w:val="003D4DB9"/>
    <w:rsid w:val="003E1C41"/>
    <w:rsid w:val="003E45F2"/>
    <w:rsid w:val="003F0045"/>
    <w:rsid w:val="003F107B"/>
    <w:rsid w:val="003F1DD2"/>
    <w:rsid w:val="003F338D"/>
    <w:rsid w:val="003F3D09"/>
    <w:rsid w:val="003F4C2D"/>
    <w:rsid w:val="00401D74"/>
    <w:rsid w:val="00410650"/>
    <w:rsid w:val="00412244"/>
    <w:rsid w:val="0041287A"/>
    <w:rsid w:val="00414446"/>
    <w:rsid w:val="00415281"/>
    <w:rsid w:val="00416E1A"/>
    <w:rsid w:val="004170D1"/>
    <w:rsid w:val="0041742E"/>
    <w:rsid w:val="00420C76"/>
    <w:rsid w:val="0042243C"/>
    <w:rsid w:val="00422B0B"/>
    <w:rsid w:val="004238E9"/>
    <w:rsid w:val="00425149"/>
    <w:rsid w:val="004276D1"/>
    <w:rsid w:val="00431E55"/>
    <w:rsid w:val="004346E5"/>
    <w:rsid w:val="00436BE3"/>
    <w:rsid w:val="00440C1C"/>
    <w:rsid w:val="0044119B"/>
    <w:rsid w:val="004452CD"/>
    <w:rsid w:val="00447094"/>
    <w:rsid w:val="00447672"/>
    <w:rsid w:val="004501F3"/>
    <w:rsid w:val="00452151"/>
    <w:rsid w:val="0045280A"/>
    <w:rsid w:val="00454230"/>
    <w:rsid w:val="0045427F"/>
    <w:rsid w:val="00454843"/>
    <w:rsid w:val="0045521C"/>
    <w:rsid w:val="0045695B"/>
    <w:rsid w:val="00457FE1"/>
    <w:rsid w:val="0046158B"/>
    <w:rsid w:val="004658EC"/>
    <w:rsid w:val="0046672D"/>
    <w:rsid w:val="00470BD3"/>
    <w:rsid w:val="0047137F"/>
    <w:rsid w:val="0047353B"/>
    <w:rsid w:val="00475A8B"/>
    <w:rsid w:val="00477807"/>
    <w:rsid w:val="00482260"/>
    <w:rsid w:val="00482D5F"/>
    <w:rsid w:val="00483071"/>
    <w:rsid w:val="00484FAA"/>
    <w:rsid w:val="004857E0"/>
    <w:rsid w:val="00486BD5"/>
    <w:rsid w:val="00487C28"/>
    <w:rsid w:val="004910CD"/>
    <w:rsid w:val="004916A2"/>
    <w:rsid w:val="00491857"/>
    <w:rsid w:val="004918AC"/>
    <w:rsid w:val="00492981"/>
    <w:rsid w:val="00493335"/>
    <w:rsid w:val="00495552"/>
    <w:rsid w:val="00496858"/>
    <w:rsid w:val="004A0188"/>
    <w:rsid w:val="004A041E"/>
    <w:rsid w:val="004A561B"/>
    <w:rsid w:val="004A59B1"/>
    <w:rsid w:val="004A5BED"/>
    <w:rsid w:val="004A7D12"/>
    <w:rsid w:val="004B1BB1"/>
    <w:rsid w:val="004B5B96"/>
    <w:rsid w:val="004B5F7E"/>
    <w:rsid w:val="004B6EC6"/>
    <w:rsid w:val="004B7DDE"/>
    <w:rsid w:val="004C3F47"/>
    <w:rsid w:val="004C4C95"/>
    <w:rsid w:val="004C6819"/>
    <w:rsid w:val="004D038F"/>
    <w:rsid w:val="004D0FBE"/>
    <w:rsid w:val="004D2D90"/>
    <w:rsid w:val="004D312A"/>
    <w:rsid w:val="004D3EB0"/>
    <w:rsid w:val="004D6698"/>
    <w:rsid w:val="004E271B"/>
    <w:rsid w:val="004E3659"/>
    <w:rsid w:val="004E3BB6"/>
    <w:rsid w:val="004E72E2"/>
    <w:rsid w:val="004F0962"/>
    <w:rsid w:val="004F4885"/>
    <w:rsid w:val="004F5AB3"/>
    <w:rsid w:val="004F65BF"/>
    <w:rsid w:val="004F7172"/>
    <w:rsid w:val="005003DF"/>
    <w:rsid w:val="00500486"/>
    <w:rsid w:val="00511244"/>
    <w:rsid w:val="00516FB2"/>
    <w:rsid w:val="00521148"/>
    <w:rsid w:val="00521D79"/>
    <w:rsid w:val="005255B2"/>
    <w:rsid w:val="00530451"/>
    <w:rsid w:val="00533D24"/>
    <w:rsid w:val="00534C80"/>
    <w:rsid w:val="005429A1"/>
    <w:rsid w:val="00543BA1"/>
    <w:rsid w:val="0054753A"/>
    <w:rsid w:val="005513C6"/>
    <w:rsid w:val="005532BA"/>
    <w:rsid w:val="00560C33"/>
    <w:rsid w:val="00562115"/>
    <w:rsid w:val="00562C83"/>
    <w:rsid w:val="00562FE0"/>
    <w:rsid w:val="00565959"/>
    <w:rsid w:val="00571004"/>
    <w:rsid w:val="00571451"/>
    <w:rsid w:val="0057374F"/>
    <w:rsid w:val="005749C9"/>
    <w:rsid w:val="00575CC2"/>
    <w:rsid w:val="005777A5"/>
    <w:rsid w:val="00582BEF"/>
    <w:rsid w:val="00583260"/>
    <w:rsid w:val="005835E8"/>
    <w:rsid w:val="0058479A"/>
    <w:rsid w:val="0058740D"/>
    <w:rsid w:val="00587FE8"/>
    <w:rsid w:val="0059526D"/>
    <w:rsid w:val="00596EB4"/>
    <w:rsid w:val="00597018"/>
    <w:rsid w:val="0059703B"/>
    <w:rsid w:val="005A2878"/>
    <w:rsid w:val="005A30D8"/>
    <w:rsid w:val="005A5305"/>
    <w:rsid w:val="005A646C"/>
    <w:rsid w:val="005A7DC8"/>
    <w:rsid w:val="005B0EE4"/>
    <w:rsid w:val="005B23B1"/>
    <w:rsid w:val="005B2AC4"/>
    <w:rsid w:val="005B54DC"/>
    <w:rsid w:val="005B5684"/>
    <w:rsid w:val="005B5AB6"/>
    <w:rsid w:val="005B6717"/>
    <w:rsid w:val="005C1D84"/>
    <w:rsid w:val="005C52FA"/>
    <w:rsid w:val="005C7C52"/>
    <w:rsid w:val="005D11B7"/>
    <w:rsid w:val="005D2FFA"/>
    <w:rsid w:val="005D4030"/>
    <w:rsid w:val="005D427F"/>
    <w:rsid w:val="005D4796"/>
    <w:rsid w:val="005D77EC"/>
    <w:rsid w:val="005E23F8"/>
    <w:rsid w:val="005E3680"/>
    <w:rsid w:val="005E5295"/>
    <w:rsid w:val="005E594E"/>
    <w:rsid w:val="005E5E90"/>
    <w:rsid w:val="005E78AE"/>
    <w:rsid w:val="005F277E"/>
    <w:rsid w:val="005F327D"/>
    <w:rsid w:val="005F77B7"/>
    <w:rsid w:val="00600342"/>
    <w:rsid w:val="00607980"/>
    <w:rsid w:val="00607FE3"/>
    <w:rsid w:val="006127F6"/>
    <w:rsid w:val="00615C0D"/>
    <w:rsid w:val="00622736"/>
    <w:rsid w:val="00623A93"/>
    <w:rsid w:val="00626336"/>
    <w:rsid w:val="00626797"/>
    <w:rsid w:val="00626E2F"/>
    <w:rsid w:val="00626FE4"/>
    <w:rsid w:val="00627014"/>
    <w:rsid w:val="006330B8"/>
    <w:rsid w:val="0063483F"/>
    <w:rsid w:val="006361B7"/>
    <w:rsid w:val="00636F5D"/>
    <w:rsid w:val="0063747D"/>
    <w:rsid w:val="00641A9C"/>
    <w:rsid w:val="00641C88"/>
    <w:rsid w:val="00641F5B"/>
    <w:rsid w:val="006426F6"/>
    <w:rsid w:val="00646500"/>
    <w:rsid w:val="00647592"/>
    <w:rsid w:val="00653178"/>
    <w:rsid w:val="00653B36"/>
    <w:rsid w:val="00655C9E"/>
    <w:rsid w:val="0066319F"/>
    <w:rsid w:val="00664004"/>
    <w:rsid w:val="00664C7F"/>
    <w:rsid w:val="00666E16"/>
    <w:rsid w:val="00667D05"/>
    <w:rsid w:val="006708E9"/>
    <w:rsid w:val="00670965"/>
    <w:rsid w:val="00671FE5"/>
    <w:rsid w:val="00674CB0"/>
    <w:rsid w:val="00681523"/>
    <w:rsid w:val="00681CF9"/>
    <w:rsid w:val="006866AA"/>
    <w:rsid w:val="00686731"/>
    <w:rsid w:val="006877C5"/>
    <w:rsid w:val="00692382"/>
    <w:rsid w:val="00696AE1"/>
    <w:rsid w:val="006A22BE"/>
    <w:rsid w:val="006A24CB"/>
    <w:rsid w:val="006A2B48"/>
    <w:rsid w:val="006A2F41"/>
    <w:rsid w:val="006A5313"/>
    <w:rsid w:val="006A664B"/>
    <w:rsid w:val="006A7F90"/>
    <w:rsid w:val="006B4192"/>
    <w:rsid w:val="006B4640"/>
    <w:rsid w:val="006B4F67"/>
    <w:rsid w:val="006C25F9"/>
    <w:rsid w:val="006C34EA"/>
    <w:rsid w:val="006C3B36"/>
    <w:rsid w:val="006C5573"/>
    <w:rsid w:val="006D4F78"/>
    <w:rsid w:val="006D5C54"/>
    <w:rsid w:val="006D6243"/>
    <w:rsid w:val="006E6371"/>
    <w:rsid w:val="006F04F3"/>
    <w:rsid w:val="006F2069"/>
    <w:rsid w:val="006F44CE"/>
    <w:rsid w:val="006F49E7"/>
    <w:rsid w:val="00701012"/>
    <w:rsid w:val="00703E0D"/>
    <w:rsid w:val="00706376"/>
    <w:rsid w:val="00707D3E"/>
    <w:rsid w:val="00710DE8"/>
    <w:rsid w:val="00712EE1"/>
    <w:rsid w:val="0071471F"/>
    <w:rsid w:val="00716745"/>
    <w:rsid w:val="007261E8"/>
    <w:rsid w:val="00727A30"/>
    <w:rsid w:val="00733002"/>
    <w:rsid w:val="00735AF4"/>
    <w:rsid w:val="00735B0D"/>
    <w:rsid w:val="00741185"/>
    <w:rsid w:val="00741F67"/>
    <w:rsid w:val="0074260B"/>
    <w:rsid w:val="00742D7F"/>
    <w:rsid w:val="00744231"/>
    <w:rsid w:val="007442AD"/>
    <w:rsid w:val="0074467A"/>
    <w:rsid w:val="007449F4"/>
    <w:rsid w:val="00745F47"/>
    <w:rsid w:val="00747EE9"/>
    <w:rsid w:val="007506F4"/>
    <w:rsid w:val="00751328"/>
    <w:rsid w:val="0075339B"/>
    <w:rsid w:val="00753B7E"/>
    <w:rsid w:val="007556AC"/>
    <w:rsid w:val="0075609B"/>
    <w:rsid w:val="007610B3"/>
    <w:rsid w:val="00761A8B"/>
    <w:rsid w:val="00761EEA"/>
    <w:rsid w:val="00761F54"/>
    <w:rsid w:val="0076792D"/>
    <w:rsid w:val="00770502"/>
    <w:rsid w:val="00774718"/>
    <w:rsid w:val="007750C6"/>
    <w:rsid w:val="0077728B"/>
    <w:rsid w:val="007779D7"/>
    <w:rsid w:val="00777A1F"/>
    <w:rsid w:val="00782A7C"/>
    <w:rsid w:val="0078374C"/>
    <w:rsid w:val="00783EFA"/>
    <w:rsid w:val="0078481E"/>
    <w:rsid w:val="007908DD"/>
    <w:rsid w:val="00794CE2"/>
    <w:rsid w:val="007951D0"/>
    <w:rsid w:val="00795F96"/>
    <w:rsid w:val="007A0E7A"/>
    <w:rsid w:val="007A398D"/>
    <w:rsid w:val="007A42F2"/>
    <w:rsid w:val="007A5F58"/>
    <w:rsid w:val="007A6EF0"/>
    <w:rsid w:val="007A7AC2"/>
    <w:rsid w:val="007B03F0"/>
    <w:rsid w:val="007B56C0"/>
    <w:rsid w:val="007C196E"/>
    <w:rsid w:val="007C3128"/>
    <w:rsid w:val="007C4799"/>
    <w:rsid w:val="007C58E4"/>
    <w:rsid w:val="007C6399"/>
    <w:rsid w:val="007D0D0E"/>
    <w:rsid w:val="007D2471"/>
    <w:rsid w:val="007D4C9D"/>
    <w:rsid w:val="007D7628"/>
    <w:rsid w:val="007D7985"/>
    <w:rsid w:val="007D7C91"/>
    <w:rsid w:val="007E0AE4"/>
    <w:rsid w:val="007E3C96"/>
    <w:rsid w:val="007E59B5"/>
    <w:rsid w:val="007F008A"/>
    <w:rsid w:val="007F04B7"/>
    <w:rsid w:val="007F48AA"/>
    <w:rsid w:val="007F5B57"/>
    <w:rsid w:val="007F6E16"/>
    <w:rsid w:val="008016FB"/>
    <w:rsid w:val="00803CC0"/>
    <w:rsid w:val="00804CEE"/>
    <w:rsid w:val="00805B2B"/>
    <w:rsid w:val="00807CE7"/>
    <w:rsid w:val="0081711E"/>
    <w:rsid w:val="00820263"/>
    <w:rsid w:val="008202FC"/>
    <w:rsid w:val="00820B80"/>
    <w:rsid w:val="00822E7F"/>
    <w:rsid w:val="00825A33"/>
    <w:rsid w:val="0082780B"/>
    <w:rsid w:val="00830815"/>
    <w:rsid w:val="00831EC3"/>
    <w:rsid w:val="00836699"/>
    <w:rsid w:val="00836C09"/>
    <w:rsid w:val="008379AE"/>
    <w:rsid w:val="00843120"/>
    <w:rsid w:val="00843E9D"/>
    <w:rsid w:val="00847555"/>
    <w:rsid w:val="00847F4A"/>
    <w:rsid w:val="00850CFA"/>
    <w:rsid w:val="0085160E"/>
    <w:rsid w:val="00855931"/>
    <w:rsid w:val="00855E3F"/>
    <w:rsid w:val="00856152"/>
    <w:rsid w:val="0085747D"/>
    <w:rsid w:val="00857646"/>
    <w:rsid w:val="00860086"/>
    <w:rsid w:val="00860745"/>
    <w:rsid w:val="0086095A"/>
    <w:rsid w:val="00860EF1"/>
    <w:rsid w:val="00866890"/>
    <w:rsid w:val="00866946"/>
    <w:rsid w:val="00874139"/>
    <w:rsid w:val="008741A9"/>
    <w:rsid w:val="00874907"/>
    <w:rsid w:val="00874D1B"/>
    <w:rsid w:val="00876F6B"/>
    <w:rsid w:val="00877317"/>
    <w:rsid w:val="008775D6"/>
    <w:rsid w:val="00880B5A"/>
    <w:rsid w:val="00880C86"/>
    <w:rsid w:val="00882720"/>
    <w:rsid w:val="008827DE"/>
    <w:rsid w:val="00887516"/>
    <w:rsid w:val="0089253E"/>
    <w:rsid w:val="00895F8C"/>
    <w:rsid w:val="00897F6B"/>
    <w:rsid w:val="008A0AF4"/>
    <w:rsid w:val="008A4B58"/>
    <w:rsid w:val="008A6550"/>
    <w:rsid w:val="008B05EA"/>
    <w:rsid w:val="008B09C2"/>
    <w:rsid w:val="008B18BF"/>
    <w:rsid w:val="008B5070"/>
    <w:rsid w:val="008B5B38"/>
    <w:rsid w:val="008C0345"/>
    <w:rsid w:val="008C18E7"/>
    <w:rsid w:val="008C715C"/>
    <w:rsid w:val="008C7B2F"/>
    <w:rsid w:val="008D085F"/>
    <w:rsid w:val="008D195B"/>
    <w:rsid w:val="008D3992"/>
    <w:rsid w:val="008D5017"/>
    <w:rsid w:val="008D7BCA"/>
    <w:rsid w:val="008E028D"/>
    <w:rsid w:val="008E1394"/>
    <w:rsid w:val="008E1472"/>
    <w:rsid w:val="008E1A45"/>
    <w:rsid w:val="008E3186"/>
    <w:rsid w:val="008E37E0"/>
    <w:rsid w:val="008E387E"/>
    <w:rsid w:val="008E50E6"/>
    <w:rsid w:val="008E5F73"/>
    <w:rsid w:val="008F0127"/>
    <w:rsid w:val="008F34F0"/>
    <w:rsid w:val="008F48AA"/>
    <w:rsid w:val="008F53B8"/>
    <w:rsid w:val="008F7686"/>
    <w:rsid w:val="00900AC4"/>
    <w:rsid w:val="00901638"/>
    <w:rsid w:val="00902980"/>
    <w:rsid w:val="00904038"/>
    <w:rsid w:val="00914C99"/>
    <w:rsid w:val="00916BE8"/>
    <w:rsid w:val="00916D98"/>
    <w:rsid w:val="00922158"/>
    <w:rsid w:val="0092777F"/>
    <w:rsid w:val="00927802"/>
    <w:rsid w:val="00927D71"/>
    <w:rsid w:val="009344EC"/>
    <w:rsid w:val="00936074"/>
    <w:rsid w:val="009360FB"/>
    <w:rsid w:val="0094206C"/>
    <w:rsid w:val="00945744"/>
    <w:rsid w:val="00947154"/>
    <w:rsid w:val="00947B8D"/>
    <w:rsid w:val="009500F0"/>
    <w:rsid w:val="00951235"/>
    <w:rsid w:val="00951327"/>
    <w:rsid w:val="0095520E"/>
    <w:rsid w:val="009553A5"/>
    <w:rsid w:val="00957B28"/>
    <w:rsid w:val="00961742"/>
    <w:rsid w:val="0096206C"/>
    <w:rsid w:val="00962B19"/>
    <w:rsid w:val="0096646C"/>
    <w:rsid w:val="00971B24"/>
    <w:rsid w:val="0097250C"/>
    <w:rsid w:val="00973760"/>
    <w:rsid w:val="00973819"/>
    <w:rsid w:val="009741BA"/>
    <w:rsid w:val="009758B1"/>
    <w:rsid w:val="00982E94"/>
    <w:rsid w:val="00985E55"/>
    <w:rsid w:val="00986869"/>
    <w:rsid w:val="009903A1"/>
    <w:rsid w:val="009903F5"/>
    <w:rsid w:val="00990BDD"/>
    <w:rsid w:val="00990FE2"/>
    <w:rsid w:val="009935B2"/>
    <w:rsid w:val="00994162"/>
    <w:rsid w:val="00994B68"/>
    <w:rsid w:val="009954CA"/>
    <w:rsid w:val="009962B9"/>
    <w:rsid w:val="00997A9A"/>
    <w:rsid w:val="00997B22"/>
    <w:rsid w:val="009A2D1C"/>
    <w:rsid w:val="009A3DCF"/>
    <w:rsid w:val="009B4169"/>
    <w:rsid w:val="009B4F04"/>
    <w:rsid w:val="009C1F61"/>
    <w:rsid w:val="009C4DC7"/>
    <w:rsid w:val="009C6953"/>
    <w:rsid w:val="009C7E04"/>
    <w:rsid w:val="009D4E66"/>
    <w:rsid w:val="009D6780"/>
    <w:rsid w:val="009D68A4"/>
    <w:rsid w:val="009E0392"/>
    <w:rsid w:val="009E1CFC"/>
    <w:rsid w:val="009E605F"/>
    <w:rsid w:val="009E64B7"/>
    <w:rsid w:val="009E6B81"/>
    <w:rsid w:val="009F4445"/>
    <w:rsid w:val="009F55D0"/>
    <w:rsid w:val="00A002FE"/>
    <w:rsid w:val="00A015CF"/>
    <w:rsid w:val="00A0677E"/>
    <w:rsid w:val="00A1220D"/>
    <w:rsid w:val="00A12377"/>
    <w:rsid w:val="00A127E9"/>
    <w:rsid w:val="00A146AE"/>
    <w:rsid w:val="00A2046A"/>
    <w:rsid w:val="00A2353F"/>
    <w:rsid w:val="00A25487"/>
    <w:rsid w:val="00A25E47"/>
    <w:rsid w:val="00A34ECD"/>
    <w:rsid w:val="00A34F56"/>
    <w:rsid w:val="00A36777"/>
    <w:rsid w:val="00A42E2E"/>
    <w:rsid w:val="00A45B84"/>
    <w:rsid w:val="00A45F10"/>
    <w:rsid w:val="00A506DB"/>
    <w:rsid w:val="00A51518"/>
    <w:rsid w:val="00A51F3D"/>
    <w:rsid w:val="00A55B9D"/>
    <w:rsid w:val="00A56024"/>
    <w:rsid w:val="00A56BE3"/>
    <w:rsid w:val="00A577DA"/>
    <w:rsid w:val="00A60BE1"/>
    <w:rsid w:val="00A62C4B"/>
    <w:rsid w:val="00A62F8A"/>
    <w:rsid w:val="00A63112"/>
    <w:rsid w:val="00A63539"/>
    <w:rsid w:val="00A63C28"/>
    <w:rsid w:val="00A63E46"/>
    <w:rsid w:val="00A63F71"/>
    <w:rsid w:val="00A67C76"/>
    <w:rsid w:val="00A712CA"/>
    <w:rsid w:val="00A718AF"/>
    <w:rsid w:val="00A7396C"/>
    <w:rsid w:val="00A73FE3"/>
    <w:rsid w:val="00A754BB"/>
    <w:rsid w:val="00A75B3A"/>
    <w:rsid w:val="00A77E3E"/>
    <w:rsid w:val="00A80151"/>
    <w:rsid w:val="00A8139A"/>
    <w:rsid w:val="00A82E15"/>
    <w:rsid w:val="00A917F8"/>
    <w:rsid w:val="00A91D15"/>
    <w:rsid w:val="00A92152"/>
    <w:rsid w:val="00A95E1F"/>
    <w:rsid w:val="00A961D6"/>
    <w:rsid w:val="00A97F30"/>
    <w:rsid w:val="00AA0BFC"/>
    <w:rsid w:val="00AA11B5"/>
    <w:rsid w:val="00AA1748"/>
    <w:rsid w:val="00AA2AF8"/>
    <w:rsid w:val="00AA3A10"/>
    <w:rsid w:val="00AA637B"/>
    <w:rsid w:val="00AA7C4B"/>
    <w:rsid w:val="00AB10C4"/>
    <w:rsid w:val="00AB4842"/>
    <w:rsid w:val="00AB49C9"/>
    <w:rsid w:val="00AC1A40"/>
    <w:rsid w:val="00AC33BE"/>
    <w:rsid w:val="00AD0689"/>
    <w:rsid w:val="00AD0DA6"/>
    <w:rsid w:val="00AD12BC"/>
    <w:rsid w:val="00AD16D5"/>
    <w:rsid w:val="00AD1A86"/>
    <w:rsid w:val="00AD1FEB"/>
    <w:rsid w:val="00AD3613"/>
    <w:rsid w:val="00AD5CCD"/>
    <w:rsid w:val="00AD5EDB"/>
    <w:rsid w:val="00AD6429"/>
    <w:rsid w:val="00AD6F6F"/>
    <w:rsid w:val="00AD7A4D"/>
    <w:rsid w:val="00AE1423"/>
    <w:rsid w:val="00AE14EC"/>
    <w:rsid w:val="00AE289A"/>
    <w:rsid w:val="00AE3527"/>
    <w:rsid w:val="00AE3AE6"/>
    <w:rsid w:val="00AE3E9E"/>
    <w:rsid w:val="00AE6882"/>
    <w:rsid w:val="00AF2FA3"/>
    <w:rsid w:val="00AF422F"/>
    <w:rsid w:val="00AF4B9B"/>
    <w:rsid w:val="00AF598C"/>
    <w:rsid w:val="00AF5AA1"/>
    <w:rsid w:val="00AF7798"/>
    <w:rsid w:val="00B000FA"/>
    <w:rsid w:val="00B0032C"/>
    <w:rsid w:val="00B00832"/>
    <w:rsid w:val="00B04611"/>
    <w:rsid w:val="00B04913"/>
    <w:rsid w:val="00B04CCA"/>
    <w:rsid w:val="00B07F59"/>
    <w:rsid w:val="00B103E6"/>
    <w:rsid w:val="00B10752"/>
    <w:rsid w:val="00B114A6"/>
    <w:rsid w:val="00B11C7F"/>
    <w:rsid w:val="00B15AFB"/>
    <w:rsid w:val="00B2090E"/>
    <w:rsid w:val="00B2213F"/>
    <w:rsid w:val="00B23A52"/>
    <w:rsid w:val="00B23C61"/>
    <w:rsid w:val="00B257EC"/>
    <w:rsid w:val="00B30BBF"/>
    <w:rsid w:val="00B34FB1"/>
    <w:rsid w:val="00B35820"/>
    <w:rsid w:val="00B37D23"/>
    <w:rsid w:val="00B40797"/>
    <w:rsid w:val="00B466E9"/>
    <w:rsid w:val="00B515C5"/>
    <w:rsid w:val="00B527A9"/>
    <w:rsid w:val="00B57DBE"/>
    <w:rsid w:val="00B629D6"/>
    <w:rsid w:val="00B6470B"/>
    <w:rsid w:val="00B707D3"/>
    <w:rsid w:val="00B71514"/>
    <w:rsid w:val="00B73AEF"/>
    <w:rsid w:val="00B75984"/>
    <w:rsid w:val="00B765A5"/>
    <w:rsid w:val="00B8040F"/>
    <w:rsid w:val="00B80A03"/>
    <w:rsid w:val="00B81F38"/>
    <w:rsid w:val="00B83A3A"/>
    <w:rsid w:val="00B84899"/>
    <w:rsid w:val="00B84A45"/>
    <w:rsid w:val="00B84BCC"/>
    <w:rsid w:val="00B86884"/>
    <w:rsid w:val="00B86DA1"/>
    <w:rsid w:val="00B879D3"/>
    <w:rsid w:val="00B87B3E"/>
    <w:rsid w:val="00B92609"/>
    <w:rsid w:val="00B9329C"/>
    <w:rsid w:val="00B93F5D"/>
    <w:rsid w:val="00B94610"/>
    <w:rsid w:val="00B95836"/>
    <w:rsid w:val="00B96019"/>
    <w:rsid w:val="00B969C6"/>
    <w:rsid w:val="00BA4FDB"/>
    <w:rsid w:val="00BA67DB"/>
    <w:rsid w:val="00BB4D91"/>
    <w:rsid w:val="00BB5139"/>
    <w:rsid w:val="00BB6970"/>
    <w:rsid w:val="00BC150B"/>
    <w:rsid w:val="00BC54AA"/>
    <w:rsid w:val="00BC656E"/>
    <w:rsid w:val="00BD35E1"/>
    <w:rsid w:val="00BD4169"/>
    <w:rsid w:val="00BD4756"/>
    <w:rsid w:val="00BD636F"/>
    <w:rsid w:val="00BD6CA5"/>
    <w:rsid w:val="00BD7771"/>
    <w:rsid w:val="00BD7A23"/>
    <w:rsid w:val="00BE2837"/>
    <w:rsid w:val="00BE46D2"/>
    <w:rsid w:val="00BE6BF3"/>
    <w:rsid w:val="00BE7D38"/>
    <w:rsid w:val="00BF0D5B"/>
    <w:rsid w:val="00BF1982"/>
    <w:rsid w:val="00BF4B06"/>
    <w:rsid w:val="00BF66C0"/>
    <w:rsid w:val="00BF7683"/>
    <w:rsid w:val="00C00654"/>
    <w:rsid w:val="00C02531"/>
    <w:rsid w:val="00C0263D"/>
    <w:rsid w:val="00C039F1"/>
    <w:rsid w:val="00C0732A"/>
    <w:rsid w:val="00C16FDC"/>
    <w:rsid w:val="00C17AA3"/>
    <w:rsid w:val="00C23F18"/>
    <w:rsid w:val="00C27846"/>
    <w:rsid w:val="00C31D91"/>
    <w:rsid w:val="00C33953"/>
    <w:rsid w:val="00C33EF8"/>
    <w:rsid w:val="00C33FAA"/>
    <w:rsid w:val="00C36D7A"/>
    <w:rsid w:val="00C41758"/>
    <w:rsid w:val="00C5039C"/>
    <w:rsid w:val="00C528A4"/>
    <w:rsid w:val="00C55752"/>
    <w:rsid w:val="00C56690"/>
    <w:rsid w:val="00C61E60"/>
    <w:rsid w:val="00C627ED"/>
    <w:rsid w:val="00C63C63"/>
    <w:rsid w:val="00C73D08"/>
    <w:rsid w:val="00C7471E"/>
    <w:rsid w:val="00C754A5"/>
    <w:rsid w:val="00C760B7"/>
    <w:rsid w:val="00C765EC"/>
    <w:rsid w:val="00C81248"/>
    <w:rsid w:val="00C81C9A"/>
    <w:rsid w:val="00C843AB"/>
    <w:rsid w:val="00C85E49"/>
    <w:rsid w:val="00C90D88"/>
    <w:rsid w:val="00C91B86"/>
    <w:rsid w:val="00C94443"/>
    <w:rsid w:val="00C97680"/>
    <w:rsid w:val="00C97976"/>
    <w:rsid w:val="00CA0FD1"/>
    <w:rsid w:val="00CA1781"/>
    <w:rsid w:val="00CA3AFA"/>
    <w:rsid w:val="00CA5404"/>
    <w:rsid w:val="00CA55ED"/>
    <w:rsid w:val="00CA5D65"/>
    <w:rsid w:val="00CA6630"/>
    <w:rsid w:val="00CA6810"/>
    <w:rsid w:val="00CA69E3"/>
    <w:rsid w:val="00CA7F59"/>
    <w:rsid w:val="00CB14AC"/>
    <w:rsid w:val="00CB31C6"/>
    <w:rsid w:val="00CB5313"/>
    <w:rsid w:val="00CB7DC9"/>
    <w:rsid w:val="00CB7ED1"/>
    <w:rsid w:val="00CC12CD"/>
    <w:rsid w:val="00CC1A6C"/>
    <w:rsid w:val="00CC2005"/>
    <w:rsid w:val="00CC336F"/>
    <w:rsid w:val="00CC4476"/>
    <w:rsid w:val="00CC69B0"/>
    <w:rsid w:val="00CC730D"/>
    <w:rsid w:val="00CE0168"/>
    <w:rsid w:val="00CE0747"/>
    <w:rsid w:val="00CE077B"/>
    <w:rsid w:val="00CE43E7"/>
    <w:rsid w:val="00CF00A5"/>
    <w:rsid w:val="00CF0B2F"/>
    <w:rsid w:val="00CF11EE"/>
    <w:rsid w:val="00CF16E9"/>
    <w:rsid w:val="00CF2FDC"/>
    <w:rsid w:val="00CF351B"/>
    <w:rsid w:val="00CF4A9A"/>
    <w:rsid w:val="00CF4C26"/>
    <w:rsid w:val="00CF4F20"/>
    <w:rsid w:val="00CF5D0E"/>
    <w:rsid w:val="00D0108A"/>
    <w:rsid w:val="00D04A66"/>
    <w:rsid w:val="00D050C1"/>
    <w:rsid w:val="00D05640"/>
    <w:rsid w:val="00D11628"/>
    <w:rsid w:val="00D118B0"/>
    <w:rsid w:val="00D20CBF"/>
    <w:rsid w:val="00D2422D"/>
    <w:rsid w:val="00D246DE"/>
    <w:rsid w:val="00D24B7D"/>
    <w:rsid w:val="00D24CF8"/>
    <w:rsid w:val="00D26DC8"/>
    <w:rsid w:val="00D32ED1"/>
    <w:rsid w:val="00D32F84"/>
    <w:rsid w:val="00D339B0"/>
    <w:rsid w:val="00D35595"/>
    <w:rsid w:val="00D372C1"/>
    <w:rsid w:val="00D37E80"/>
    <w:rsid w:val="00D42592"/>
    <w:rsid w:val="00D5039C"/>
    <w:rsid w:val="00D519D4"/>
    <w:rsid w:val="00D51FEF"/>
    <w:rsid w:val="00D53564"/>
    <w:rsid w:val="00D536DD"/>
    <w:rsid w:val="00D54B8B"/>
    <w:rsid w:val="00D5517D"/>
    <w:rsid w:val="00D551EA"/>
    <w:rsid w:val="00D55CF4"/>
    <w:rsid w:val="00D57229"/>
    <w:rsid w:val="00D613B6"/>
    <w:rsid w:val="00D62424"/>
    <w:rsid w:val="00D63712"/>
    <w:rsid w:val="00D63F12"/>
    <w:rsid w:val="00D6465A"/>
    <w:rsid w:val="00D646B6"/>
    <w:rsid w:val="00D64BD5"/>
    <w:rsid w:val="00D71B67"/>
    <w:rsid w:val="00D731A9"/>
    <w:rsid w:val="00D74F47"/>
    <w:rsid w:val="00D756F3"/>
    <w:rsid w:val="00D758BE"/>
    <w:rsid w:val="00D77AC1"/>
    <w:rsid w:val="00D77BE0"/>
    <w:rsid w:val="00D85208"/>
    <w:rsid w:val="00D856AF"/>
    <w:rsid w:val="00D862F3"/>
    <w:rsid w:val="00D86826"/>
    <w:rsid w:val="00D87058"/>
    <w:rsid w:val="00D8734F"/>
    <w:rsid w:val="00D9161A"/>
    <w:rsid w:val="00D932ED"/>
    <w:rsid w:val="00D962E6"/>
    <w:rsid w:val="00DA078A"/>
    <w:rsid w:val="00DA6149"/>
    <w:rsid w:val="00DA6AFC"/>
    <w:rsid w:val="00DB26CA"/>
    <w:rsid w:val="00DB3743"/>
    <w:rsid w:val="00DB63EF"/>
    <w:rsid w:val="00DC28B0"/>
    <w:rsid w:val="00DC2A34"/>
    <w:rsid w:val="00DC33F8"/>
    <w:rsid w:val="00DC3932"/>
    <w:rsid w:val="00DC7FB4"/>
    <w:rsid w:val="00DD2AA2"/>
    <w:rsid w:val="00DD593A"/>
    <w:rsid w:val="00DD5F25"/>
    <w:rsid w:val="00DD6F74"/>
    <w:rsid w:val="00DD7FEB"/>
    <w:rsid w:val="00DE1B1B"/>
    <w:rsid w:val="00DE2EA6"/>
    <w:rsid w:val="00DE3179"/>
    <w:rsid w:val="00DE5C64"/>
    <w:rsid w:val="00DE7611"/>
    <w:rsid w:val="00DF02AE"/>
    <w:rsid w:val="00DF04D3"/>
    <w:rsid w:val="00DF2112"/>
    <w:rsid w:val="00DF2501"/>
    <w:rsid w:val="00DF32EF"/>
    <w:rsid w:val="00DF35E5"/>
    <w:rsid w:val="00DF52E2"/>
    <w:rsid w:val="00DF54BF"/>
    <w:rsid w:val="00DF76FA"/>
    <w:rsid w:val="00DF788B"/>
    <w:rsid w:val="00E01B41"/>
    <w:rsid w:val="00E02877"/>
    <w:rsid w:val="00E03D03"/>
    <w:rsid w:val="00E075AD"/>
    <w:rsid w:val="00E07C28"/>
    <w:rsid w:val="00E13EEB"/>
    <w:rsid w:val="00E16A70"/>
    <w:rsid w:val="00E200EA"/>
    <w:rsid w:val="00E22E03"/>
    <w:rsid w:val="00E2660D"/>
    <w:rsid w:val="00E26A23"/>
    <w:rsid w:val="00E26F0D"/>
    <w:rsid w:val="00E30FE5"/>
    <w:rsid w:val="00E3329F"/>
    <w:rsid w:val="00E36682"/>
    <w:rsid w:val="00E36C43"/>
    <w:rsid w:val="00E37822"/>
    <w:rsid w:val="00E40244"/>
    <w:rsid w:val="00E40A99"/>
    <w:rsid w:val="00E410BB"/>
    <w:rsid w:val="00E4439F"/>
    <w:rsid w:val="00E50A7E"/>
    <w:rsid w:val="00E51645"/>
    <w:rsid w:val="00E547E9"/>
    <w:rsid w:val="00E55F0F"/>
    <w:rsid w:val="00E61347"/>
    <w:rsid w:val="00E615E6"/>
    <w:rsid w:val="00E629C8"/>
    <w:rsid w:val="00E62A2C"/>
    <w:rsid w:val="00E634F1"/>
    <w:rsid w:val="00E729E6"/>
    <w:rsid w:val="00E76A51"/>
    <w:rsid w:val="00E82B12"/>
    <w:rsid w:val="00E8361B"/>
    <w:rsid w:val="00E84B32"/>
    <w:rsid w:val="00E86CF3"/>
    <w:rsid w:val="00E87032"/>
    <w:rsid w:val="00E90751"/>
    <w:rsid w:val="00E91D02"/>
    <w:rsid w:val="00E92258"/>
    <w:rsid w:val="00E92B31"/>
    <w:rsid w:val="00E9333A"/>
    <w:rsid w:val="00E94CE0"/>
    <w:rsid w:val="00E96357"/>
    <w:rsid w:val="00E9637C"/>
    <w:rsid w:val="00E96E1A"/>
    <w:rsid w:val="00EA0336"/>
    <w:rsid w:val="00EA18D3"/>
    <w:rsid w:val="00EA2D81"/>
    <w:rsid w:val="00EA3438"/>
    <w:rsid w:val="00EA3D9C"/>
    <w:rsid w:val="00EA4F23"/>
    <w:rsid w:val="00EA5F11"/>
    <w:rsid w:val="00EA62E5"/>
    <w:rsid w:val="00EB1D5B"/>
    <w:rsid w:val="00EB2112"/>
    <w:rsid w:val="00EB21D5"/>
    <w:rsid w:val="00EB4C32"/>
    <w:rsid w:val="00EC0250"/>
    <w:rsid w:val="00EC2973"/>
    <w:rsid w:val="00EC30C7"/>
    <w:rsid w:val="00EC4380"/>
    <w:rsid w:val="00EC57B1"/>
    <w:rsid w:val="00EC7A4C"/>
    <w:rsid w:val="00ED1924"/>
    <w:rsid w:val="00ED3220"/>
    <w:rsid w:val="00ED3CF4"/>
    <w:rsid w:val="00ED4F83"/>
    <w:rsid w:val="00ED6BFF"/>
    <w:rsid w:val="00ED7D2A"/>
    <w:rsid w:val="00EE5053"/>
    <w:rsid w:val="00EE5CE4"/>
    <w:rsid w:val="00EE6406"/>
    <w:rsid w:val="00EF5A2A"/>
    <w:rsid w:val="00EF5B55"/>
    <w:rsid w:val="00EF7C77"/>
    <w:rsid w:val="00F072DF"/>
    <w:rsid w:val="00F13137"/>
    <w:rsid w:val="00F171D7"/>
    <w:rsid w:val="00F20AB7"/>
    <w:rsid w:val="00F23C87"/>
    <w:rsid w:val="00F26AD5"/>
    <w:rsid w:val="00F26EE1"/>
    <w:rsid w:val="00F27D26"/>
    <w:rsid w:val="00F303A7"/>
    <w:rsid w:val="00F32924"/>
    <w:rsid w:val="00F32AE4"/>
    <w:rsid w:val="00F3368F"/>
    <w:rsid w:val="00F348E0"/>
    <w:rsid w:val="00F35195"/>
    <w:rsid w:val="00F3625A"/>
    <w:rsid w:val="00F3633D"/>
    <w:rsid w:val="00F36B1F"/>
    <w:rsid w:val="00F36D92"/>
    <w:rsid w:val="00F37694"/>
    <w:rsid w:val="00F37DB6"/>
    <w:rsid w:val="00F42E69"/>
    <w:rsid w:val="00F439C4"/>
    <w:rsid w:val="00F476E4"/>
    <w:rsid w:val="00F47BF0"/>
    <w:rsid w:val="00F47DEA"/>
    <w:rsid w:val="00F50DE3"/>
    <w:rsid w:val="00F51A9A"/>
    <w:rsid w:val="00F53E12"/>
    <w:rsid w:val="00F55B26"/>
    <w:rsid w:val="00F60B00"/>
    <w:rsid w:val="00F60F5A"/>
    <w:rsid w:val="00F62EDD"/>
    <w:rsid w:val="00F67124"/>
    <w:rsid w:val="00F71D1A"/>
    <w:rsid w:val="00F74032"/>
    <w:rsid w:val="00F87228"/>
    <w:rsid w:val="00F916CF"/>
    <w:rsid w:val="00F917B8"/>
    <w:rsid w:val="00F9216C"/>
    <w:rsid w:val="00F9382C"/>
    <w:rsid w:val="00F93D4E"/>
    <w:rsid w:val="00F95E4B"/>
    <w:rsid w:val="00F97D0F"/>
    <w:rsid w:val="00FA1865"/>
    <w:rsid w:val="00FA2809"/>
    <w:rsid w:val="00FA7883"/>
    <w:rsid w:val="00FB0A70"/>
    <w:rsid w:val="00FB3C35"/>
    <w:rsid w:val="00FB5202"/>
    <w:rsid w:val="00FB6943"/>
    <w:rsid w:val="00FB6B38"/>
    <w:rsid w:val="00FC4A69"/>
    <w:rsid w:val="00FC4D4A"/>
    <w:rsid w:val="00FC57AB"/>
    <w:rsid w:val="00FC5CDB"/>
    <w:rsid w:val="00FC66FF"/>
    <w:rsid w:val="00FC75AA"/>
    <w:rsid w:val="00FD163C"/>
    <w:rsid w:val="00FD76B2"/>
    <w:rsid w:val="00FE11AE"/>
    <w:rsid w:val="00FE1433"/>
    <w:rsid w:val="00FE1B23"/>
    <w:rsid w:val="00FE3318"/>
    <w:rsid w:val="00FE60E1"/>
    <w:rsid w:val="00FE651D"/>
    <w:rsid w:val="00FE741F"/>
    <w:rsid w:val="00FF1A41"/>
    <w:rsid w:val="00FF22E0"/>
    <w:rsid w:val="00FF45C5"/>
    <w:rsid w:val="00FF4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94162"/>
    <w:rPr>
      <w:rFonts w:ascii="Arial" w:eastAsia="Times New Roman" w:hAnsi="Arial" w:cs="Arial"/>
      <w:sz w:val="22"/>
      <w:szCs w:val="22"/>
    </w:rPr>
  </w:style>
  <w:style w:type="paragraph" w:styleId="Heading1">
    <w:name w:val="heading 1"/>
    <w:basedOn w:val="Normal"/>
    <w:next w:val="Normal"/>
    <w:link w:val="Heading1Char"/>
    <w:uiPriority w:val="9"/>
    <w:qFormat/>
    <w:rsid w:val="00860745"/>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1E7E3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1E7E3E"/>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0745"/>
    <w:rPr>
      <w:rFonts w:ascii="Cambria" w:eastAsia="Times New Roman" w:hAnsi="Cambria" w:cs="Times New Roman"/>
      <w:b/>
      <w:bCs/>
      <w:color w:val="365F91"/>
      <w:sz w:val="28"/>
      <w:szCs w:val="28"/>
    </w:rPr>
  </w:style>
  <w:style w:type="character" w:customStyle="1" w:styleId="Heading2Char">
    <w:name w:val="Heading 2 Char"/>
    <w:link w:val="Heading2"/>
    <w:uiPriority w:val="9"/>
    <w:rsid w:val="001E7E3E"/>
    <w:rPr>
      <w:rFonts w:ascii="Cambria" w:eastAsia="Times New Roman" w:hAnsi="Cambria" w:cs="Times New Roman"/>
      <w:b/>
      <w:bCs/>
      <w:i/>
      <w:iCs/>
      <w:sz w:val="28"/>
      <w:szCs w:val="28"/>
    </w:rPr>
  </w:style>
  <w:style w:type="character" w:customStyle="1" w:styleId="Heading3Char">
    <w:name w:val="Heading 3 Char"/>
    <w:link w:val="Heading3"/>
    <w:uiPriority w:val="9"/>
    <w:rsid w:val="001E7E3E"/>
    <w:rPr>
      <w:rFonts w:ascii="Cambria" w:eastAsia="Times New Roman" w:hAnsi="Cambria" w:cs="Times New Roman"/>
      <w:b/>
      <w:bCs/>
      <w:sz w:val="26"/>
      <w:szCs w:val="26"/>
    </w:rPr>
  </w:style>
  <w:style w:type="paragraph" w:styleId="Header">
    <w:name w:val="header"/>
    <w:basedOn w:val="Normal"/>
    <w:link w:val="HeaderChar"/>
    <w:uiPriority w:val="99"/>
    <w:unhideWhenUsed/>
    <w:rsid w:val="00874139"/>
    <w:pPr>
      <w:tabs>
        <w:tab w:val="center" w:pos="4680"/>
        <w:tab w:val="right" w:pos="9360"/>
      </w:tabs>
    </w:pPr>
  </w:style>
  <w:style w:type="character" w:customStyle="1" w:styleId="HeaderChar">
    <w:name w:val="Header Char"/>
    <w:basedOn w:val="DefaultParagraphFont"/>
    <w:link w:val="Header"/>
    <w:uiPriority w:val="99"/>
    <w:rsid w:val="00874139"/>
  </w:style>
  <w:style w:type="paragraph" w:styleId="Footer">
    <w:name w:val="footer"/>
    <w:basedOn w:val="Normal"/>
    <w:link w:val="FooterChar"/>
    <w:uiPriority w:val="99"/>
    <w:unhideWhenUsed/>
    <w:rsid w:val="00874139"/>
    <w:pPr>
      <w:tabs>
        <w:tab w:val="center" w:pos="4680"/>
        <w:tab w:val="right" w:pos="9360"/>
      </w:tabs>
    </w:pPr>
  </w:style>
  <w:style w:type="character" w:customStyle="1" w:styleId="FooterChar">
    <w:name w:val="Footer Char"/>
    <w:basedOn w:val="DefaultParagraphFont"/>
    <w:link w:val="Footer"/>
    <w:uiPriority w:val="99"/>
    <w:rsid w:val="00874139"/>
  </w:style>
  <w:style w:type="paragraph" w:styleId="NoSpacing">
    <w:name w:val="No Spacing"/>
    <w:uiPriority w:val="1"/>
    <w:qFormat/>
    <w:rsid w:val="00895F8C"/>
    <w:rPr>
      <w:rFonts w:ascii="Times New Roman" w:eastAsia="Times New Roman" w:hAnsi="Times New Roman"/>
      <w:sz w:val="24"/>
      <w:szCs w:val="24"/>
    </w:rPr>
  </w:style>
  <w:style w:type="character" w:styleId="Hyperlink">
    <w:name w:val="Hyperlink"/>
    <w:uiPriority w:val="99"/>
    <w:rsid w:val="0042243C"/>
    <w:rPr>
      <w:color w:val="0000FF"/>
      <w:u w:val="single"/>
    </w:rPr>
  </w:style>
  <w:style w:type="paragraph" w:styleId="BalloonText">
    <w:name w:val="Balloon Text"/>
    <w:basedOn w:val="Normal"/>
    <w:link w:val="BalloonTextChar"/>
    <w:uiPriority w:val="99"/>
    <w:semiHidden/>
    <w:unhideWhenUsed/>
    <w:rsid w:val="0042243C"/>
    <w:rPr>
      <w:rFonts w:ascii="Tahoma" w:hAnsi="Tahoma"/>
      <w:sz w:val="16"/>
      <w:szCs w:val="16"/>
    </w:rPr>
  </w:style>
  <w:style w:type="character" w:customStyle="1" w:styleId="BalloonTextChar">
    <w:name w:val="Balloon Text Char"/>
    <w:link w:val="BalloonText"/>
    <w:uiPriority w:val="99"/>
    <w:semiHidden/>
    <w:rsid w:val="0042243C"/>
    <w:rPr>
      <w:rFonts w:ascii="Tahoma" w:eastAsia="Times New Roman" w:hAnsi="Tahoma" w:cs="Tahoma"/>
      <w:sz w:val="16"/>
      <w:szCs w:val="16"/>
    </w:rPr>
  </w:style>
  <w:style w:type="table" w:styleId="TableGrid">
    <w:name w:val="Table Grid"/>
    <w:basedOn w:val="TableNormal"/>
    <w:uiPriority w:val="59"/>
    <w:rsid w:val="0086689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Shading21">
    <w:name w:val="Medium Shading 21"/>
    <w:basedOn w:val="TableNormal"/>
    <w:uiPriority w:val="64"/>
    <w:rsid w:val="0086689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iPriority w:val="99"/>
    <w:semiHidden/>
    <w:unhideWhenUsed/>
    <w:rsid w:val="00C31D91"/>
    <w:rPr>
      <w:sz w:val="16"/>
      <w:szCs w:val="16"/>
    </w:rPr>
  </w:style>
  <w:style w:type="paragraph" w:styleId="CommentText">
    <w:name w:val="annotation text"/>
    <w:basedOn w:val="Normal"/>
    <w:link w:val="CommentTextChar"/>
    <w:uiPriority w:val="99"/>
    <w:semiHidden/>
    <w:unhideWhenUsed/>
    <w:rsid w:val="00C31D91"/>
    <w:rPr>
      <w:sz w:val="20"/>
      <w:szCs w:val="20"/>
    </w:rPr>
  </w:style>
  <w:style w:type="character" w:customStyle="1" w:styleId="CommentTextChar">
    <w:name w:val="Comment Text Char"/>
    <w:link w:val="CommentText"/>
    <w:uiPriority w:val="99"/>
    <w:semiHidden/>
    <w:rsid w:val="00C31D9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31D91"/>
    <w:rPr>
      <w:b/>
      <w:bCs/>
    </w:rPr>
  </w:style>
  <w:style w:type="character" w:customStyle="1" w:styleId="CommentSubjectChar">
    <w:name w:val="Comment Subject Char"/>
    <w:link w:val="CommentSubject"/>
    <w:uiPriority w:val="99"/>
    <w:semiHidden/>
    <w:rsid w:val="00C31D91"/>
    <w:rPr>
      <w:rFonts w:ascii="Times New Roman" w:eastAsia="Times New Roman" w:hAnsi="Times New Roman"/>
      <w:b/>
      <w:bCs/>
    </w:rPr>
  </w:style>
  <w:style w:type="paragraph" w:styleId="TOCHeading">
    <w:name w:val="TOC Heading"/>
    <w:basedOn w:val="Heading1"/>
    <w:next w:val="Normal"/>
    <w:uiPriority w:val="39"/>
    <w:qFormat/>
    <w:rsid w:val="00860745"/>
    <w:pPr>
      <w:spacing w:line="276" w:lineRule="auto"/>
      <w:outlineLvl w:val="9"/>
    </w:pPr>
  </w:style>
  <w:style w:type="paragraph" w:customStyle="1" w:styleId="StyleStyleBodyTextFranklinGothicBook11ptFranklinGothi">
    <w:name w:val="Style Style Body Text + Franklin Gothic Book 11 pt + Franklin Gothi..."/>
    <w:basedOn w:val="Normal"/>
    <w:rsid w:val="006A2B48"/>
    <w:pPr>
      <w:tabs>
        <w:tab w:val="num" w:pos="720"/>
      </w:tabs>
      <w:ind w:left="720" w:hanging="360"/>
    </w:pPr>
  </w:style>
  <w:style w:type="table" w:customStyle="1" w:styleId="MediumShading2-Accent11">
    <w:name w:val="Medium Shading 2 - Accent 11"/>
    <w:basedOn w:val="TableNormal"/>
    <w:uiPriority w:val="64"/>
    <w:rsid w:val="00AA17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1">
    <w:name w:val="Light Shading - Accent 11"/>
    <w:basedOn w:val="TableNormal"/>
    <w:uiPriority w:val="60"/>
    <w:rsid w:val="0092215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rmalWeb">
    <w:name w:val="Normal (Web)"/>
    <w:basedOn w:val="Normal"/>
    <w:uiPriority w:val="99"/>
    <w:unhideWhenUsed/>
    <w:rsid w:val="00982E94"/>
    <w:pPr>
      <w:spacing w:before="100" w:beforeAutospacing="1" w:after="100" w:afterAutospacing="1"/>
    </w:pPr>
    <w:rPr>
      <w:rFonts w:ascii="Verdana" w:hAnsi="Verdana"/>
      <w:color w:val="000000"/>
      <w:sz w:val="14"/>
      <w:szCs w:val="14"/>
    </w:rPr>
  </w:style>
  <w:style w:type="character" w:customStyle="1" w:styleId="style391">
    <w:name w:val="style391"/>
    <w:rsid w:val="00D2422D"/>
    <w:rPr>
      <w:sz w:val="20"/>
      <w:szCs w:val="20"/>
    </w:rPr>
  </w:style>
  <w:style w:type="character" w:customStyle="1" w:styleId="style7">
    <w:name w:val="style7"/>
    <w:basedOn w:val="DefaultParagraphFont"/>
    <w:rsid w:val="00B8040F"/>
  </w:style>
  <w:style w:type="character" w:styleId="Strong">
    <w:name w:val="Strong"/>
    <w:uiPriority w:val="22"/>
    <w:qFormat/>
    <w:rsid w:val="00DF35E5"/>
    <w:rPr>
      <w:b/>
      <w:bCs/>
    </w:rPr>
  </w:style>
  <w:style w:type="character" w:styleId="Emphasis">
    <w:name w:val="Emphasis"/>
    <w:uiPriority w:val="20"/>
    <w:qFormat/>
    <w:rsid w:val="00E40A99"/>
    <w:rPr>
      <w:i/>
      <w:iCs/>
    </w:rPr>
  </w:style>
  <w:style w:type="paragraph" w:customStyle="1" w:styleId="SubHeadings">
    <w:name w:val="Sub Headings"/>
    <w:basedOn w:val="Normal"/>
    <w:link w:val="SubHeadingsChar"/>
    <w:qFormat/>
    <w:rsid w:val="002C6A4B"/>
    <w:pPr>
      <w:tabs>
        <w:tab w:val="left" w:pos="540"/>
      </w:tabs>
    </w:pPr>
    <w:rPr>
      <w:rFonts w:ascii="Verdana" w:hAnsi="Verdana"/>
      <w:b/>
      <w:color w:val="632423"/>
      <w:u w:val="single"/>
    </w:rPr>
  </w:style>
  <w:style w:type="character" w:customStyle="1" w:styleId="SubHeadingsChar">
    <w:name w:val="Sub Headings Char"/>
    <w:link w:val="SubHeadings"/>
    <w:rsid w:val="002C6A4B"/>
    <w:rPr>
      <w:rFonts w:ascii="Verdana" w:eastAsia="Times New Roman" w:hAnsi="Verdana" w:cs="Arial"/>
      <w:b/>
      <w:color w:val="632423"/>
      <w:sz w:val="22"/>
      <w:szCs w:val="22"/>
      <w:u w:val="single"/>
    </w:rPr>
  </w:style>
  <w:style w:type="table" w:styleId="MediumGrid3-Accent1">
    <w:name w:val="Medium Grid 3 Accent 1"/>
    <w:basedOn w:val="TableNormal"/>
    <w:uiPriority w:val="69"/>
    <w:rsid w:val="00F348E0"/>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ghtGrid-Accent11">
    <w:name w:val="Light Grid - Accent 11"/>
    <w:basedOn w:val="TableNormal"/>
    <w:uiPriority w:val="62"/>
    <w:rsid w:val="00BE2837"/>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OC1">
    <w:name w:val="toc 1"/>
    <w:basedOn w:val="Normal"/>
    <w:next w:val="Normal"/>
    <w:autoRedefine/>
    <w:uiPriority w:val="39"/>
    <w:unhideWhenUsed/>
    <w:qFormat/>
    <w:rsid w:val="00044724"/>
    <w:pPr>
      <w:tabs>
        <w:tab w:val="right" w:leader="dot" w:pos="9782"/>
      </w:tabs>
      <w:contextualSpacing/>
    </w:pPr>
    <w:rPr>
      <w:noProof/>
    </w:rPr>
  </w:style>
  <w:style w:type="paragraph" w:customStyle="1" w:styleId="SubHeading2">
    <w:name w:val="Sub Heading 2"/>
    <w:basedOn w:val="SubHeadings"/>
    <w:link w:val="SubHeading2Char"/>
    <w:qFormat/>
    <w:rsid w:val="00EA0336"/>
    <w:rPr>
      <w:rFonts w:ascii="Arial" w:hAnsi="Arial"/>
    </w:rPr>
  </w:style>
  <w:style w:type="character" w:customStyle="1" w:styleId="SubHeading2Char">
    <w:name w:val="Sub Heading 2 Char"/>
    <w:link w:val="SubHeading2"/>
    <w:rsid w:val="00EA0336"/>
    <w:rPr>
      <w:rFonts w:ascii="Arial" w:eastAsia="Times New Roman" w:hAnsi="Arial" w:cs="Arial"/>
      <w:b/>
      <w:color w:val="632423"/>
      <w:sz w:val="22"/>
      <w:szCs w:val="24"/>
      <w:u w:val="single"/>
    </w:rPr>
  </w:style>
  <w:style w:type="paragraph" w:styleId="TOC2">
    <w:name w:val="toc 2"/>
    <w:basedOn w:val="Normal"/>
    <w:next w:val="Normal"/>
    <w:autoRedefine/>
    <w:uiPriority w:val="39"/>
    <w:unhideWhenUsed/>
    <w:qFormat/>
    <w:rsid w:val="00BD7A23"/>
    <w:pPr>
      <w:tabs>
        <w:tab w:val="right" w:leader="dot" w:pos="9810"/>
      </w:tabs>
    </w:pPr>
  </w:style>
  <w:style w:type="paragraph" w:styleId="ListParagraph">
    <w:name w:val="List Paragraph"/>
    <w:basedOn w:val="Normal"/>
    <w:link w:val="ListParagraphChar"/>
    <w:uiPriority w:val="34"/>
    <w:qFormat/>
    <w:rsid w:val="00994162"/>
    <w:pPr>
      <w:numPr>
        <w:numId w:val="3"/>
      </w:numPr>
    </w:pPr>
    <w:rPr>
      <w:rFonts w:eastAsia="Calibri"/>
    </w:rPr>
  </w:style>
  <w:style w:type="character" w:styleId="FollowedHyperlink">
    <w:name w:val="FollowedHyperlink"/>
    <w:uiPriority w:val="99"/>
    <w:semiHidden/>
    <w:unhideWhenUsed/>
    <w:rsid w:val="007A7AC2"/>
    <w:rPr>
      <w:color w:val="800080"/>
      <w:u w:val="single"/>
    </w:rPr>
  </w:style>
  <w:style w:type="paragraph" w:styleId="BodyText">
    <w:name w:val="Body Text"/>
    <w:basedOn w:val="Normal"/>
    <w:link w:val="BodyTextChar"/>
    <w:uiPriority w:val="99"/>
    <w:rsid w:val="00386A86"/>
    <w:rPr>
      <w:lang w:bidi="en-US"/>
    </w:rPr>
  </w:style>
  <w:style w:type="character" w:customStyle="1" w:styleId="BodyTextChar">
    <w:name w:val="Body Text Char"/>
    <w:link w:val="BodyText"/>
    <w:uiPriority w:val="99"/>
    <w:rsid w:val="00386A86"/>
    <w:rPr>
      <w:rFonts w:ascii="Times New Roman" w:eastAsia="Times New Roman" w:hAnsi="Times New Roman"/>
      <w:sz w:val="24"/>
      <w:szCs w:val="22"/>
      <w:lang w:bidi="en-US"/>
    </w:rPr>
  </w:style>
  <w:style w:type="table" w:styleId="MediumGrid1-Accent1">
    <w:name w:val="Medium Grid 1 Accent 1"/>
    <w:basedOn w:val="TableNormal"/>
    <w:uiPriority w:val="67"/>
    <w:rsid w:val="0058740D"/>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Underbluetext">
    <w:name w:val="Under blue text"/>
    <w:basedOn w:val="Normal"/>
    <w:link w:val="UnderbluetextChar"/>
    <w:qFormat/>
    <w:rsid w:val="00AE3E9E"/>
    <w:pPr>
      <w:numPr>
        <w:numId w:val="1"/>
      </w:numPr>
      <w:tabs>
        <w:tab w:val="left" w:pos="540"/>
      </w:tabs>
    </w:pPr>
  </w:style>
  <w:style w:type="character" w:customStyle="1" w:styleId="UnderbluetextChar">
    <w:name w:val="Under blue text Char"/>
    <w:link w:val="Underbluetext"/>
    <w:rsid w:val="00AE3E9E"/>
    <w:rPr>
      <w:rFonts w:ascii="Arial" w:eastAsia="Times New Roman" w:hAnsi="Arial" w:cs="Arial"/>
      <w:sz w:val="22"/>
      <w:szCs w:val="22"/>
    </w:rPr>
  </w:style>
  <w:style w:type="table" w:customStyle="1" w:styleId="SBETable">
    <w:name w:val="SBE Table"/>
    <w:basedOn w:val="TableNormal"/>
    <w:uiPriority w:val="99"/>
    <w:qFormat/>
    <w:rsid w:val="00257A83"/>
    <w:tblPr/>
  </w:style>
  <w:style w:type="paragraph" w:customStyle="1" w:styleId="Goal-lowerletters">
    <w:name w:val="Goal - lower letters"/>
    <w:qFormat/>
    <w:rsid w:val="00A754BB"/>
    <w:pPr>
      <w:spacing w:before="120" w:after="120" w:line="280" w:lineRule="atLeast"/>
      <w:ind w:left="1440" w:hanging="1440"/>
    </w:pPr>
    <w:rPr>
      <w:rFonts w:eastAsia="Times New Roman"/>
      <w:b/>
      <w:color w:val="244061"/>
      <w:kern w:val="28"/>
      <w:sz w:val="26"/>
      <w:szCs w:val="26"/>
    </w:rPr>
  </w:style>
  <w:style w:type="character" w:customStyle="1" w:styleId="apple-converted-space">
    <w:name w:val="apple-converted-space"/>
    <w:basedOn w:val="DefaultParagraphFont"/>
    <w:rsid w:val="00777A1F"/>
  </w:style>
  <w:style w:type="character" w:customStyle="1" w:styleId="categoryheaders">
    <w:name w:val="categoryheaders"/>
    <w:basedOn w:val="DefaultParagraphFont"/>
    <w:rsid w:val="00777A1F"/>
  </w:style>
  <w:style w:type="character" w:customStyle="1" w:styleId="apple-style-span">
    <w:name w:val="apple-style-span"/>
    <w:basedOn w:val="DefaultParagraphFont"/>
    <w:rsid w:val="00777A1F"/>
  </w:style>
  <w:style w:type="paragraph" w:styleId="PlainText">
    <w:name w:val="Plain Text"/>
    <w:basedOn w:val="Normal"/>
    <w:link w:val="PlainTextChar"/>
    <w:uiPriority w:val="99"/>
    <w:semiHidden/>
    <w:unhideWhenUsed/>
    <w:rsid w:val="00777A1F"/>
    <w:rPr>
      <w:rFonts w:ascii="Calibri" w:eastAsia="Calibri" w:hAnsi="Calibri"/>
      <w:color w:val="002060"/>
      <w:szCs w:val="21"/>
    </w:rPr>
  </w:style>
  <w:style w:type="character" w:customStyle="1" w:styleId="PlainTextChar">
    <w:name w:val="Plain Text Char"/>
    <w:link w:val="PlainText"/>
    <w:uiPriority w:val="99"/>
    <w:semiHidden/>
    <w:rsid w:val="00777A1F"/>
    <w:rPr>
      <w:color w:val="002060"/>
      <w:sz w:val="22"/>
      <w:szCs w:val="21"/>
    </w:rPr>
  </w:style>
  <w:style w:type="paragraph" w:customStyle="1" w:styleId="Default">
    <w:name w:val="Default"/>
    <w:basedOn w:val="Normal"/>
    <w:rsid w:val="00777A1F"/>
    <w:pPr>
      <w:autoSpaceDE w:val="0"/>
      <w:autoSpaceDN w:val="0"/>
    </w:pPr>
    <w:rPr>
      <w:rFonts w:eastAsia="Calibri"/>
      <w:color w:val="000000"/>
    </w:rPr>
  </w:style>
  <w:style w:type="character" w:customStyle="1" w:styleId="content1">
    <w:name w:val="content1"/>
    <w:rsid w:val="00777A1F"/>
    <w:rPr>
      <w:rFonts w:ascii="Verdana" w:hAnsi="Verdana" w:hint="default"/>
      <w:strike w:val="0"/>
      <w:dstrike w:val="0"/>
      <w:color w:val="000000"/>
      <w:sz w:val="21"/>
      <w:szCs w:val="21"/>
      <w:u w:val="none"/>
      <w:effect w:val="none"/>
    </w:rPr>
  </w:style>
  <w:style w:type="character" w:customStyle="1" w:styleId="body">
    <w:name w:val="body"/>
    <w:basedOn w:val="DefaultParagraphFont"/>
    <w:rsid w:val="00777A1F"/>
  </w:style>
  <w:style w:type="character" w:customStyle="1" w:styleId="normaltext1">
    <w:name w:val="normaltext1"/>
    <w:rsid w:val="00777A1F"/>
    <w:rPr>
      <w:rFonts w:ascii="Tahoma" w:hAnsi="Tahoma" w:cs="Tahoma" w:hint="default"/>
      <w:sz w:val="20"/>
      <w:szCs w:val="20"/>
    </w:rPr>
  </w:style>
  <w:style w:type="character" w:customStyle="1" w:styleId="reg1">
    <w:name w:val="reg1"/>
    <w:rsid w:val="00777A1F"/>
    <w:rPr>
      <w:rFonts w:ascii="Arial" w:hAnsi="Arial" w:cs="Arial" w:hint="default"/>
      <w:color w:val="003366"/>
      <w:sz w:val="20"/>
      <w:szCs w:val="20"/>
    </w:rPr>
  </w:style>
  <w:style w:type="character" w:customStyle="1" w:styleId="style4">
    <w:name w:val="style4"/>
    <w:basedOn w:val="DefaultParagraphFont"/>
    <w:rsid w:val="00777A1F"/>
  </w:style>
  <w:style w:type="character" w:customStyle="1" w:styleId="default1">
    <w:name w:val="default1"/>
    <w:rsid w:val="00777A1F"/>
    <w:rPr>
      <w:rFonts w:ascii="Arial" w:hAnsi="Arial" w:cs="Arial" w:hint="default"/>
      <w:b w:val="0"/>
      <w:bCs w:val="0"/>
      <w:i w:val="0"/>
      <w:iCs w:val="0"/>
      <w:color w:val="000000"/>
      <w:sz w:val="22"/>
      <w:szCs w:val="22"/>
    </w:rPr>
  </w:style>
  <w:style w:type="character" w:customStyle="1" w:styleId="head1">
    <w:name w:val="head1"/>
    <w:rsid w:val="00777A1F"/>
    <w:rPr>
      <w:rFonts w:ascii="Tahoma" w:hAnsi="Tahoma" w:cs="Tahoma" w:hint="default"/>
      <w:b w:val="0"/>
      <w:bCs w:val="0"/>
      <w:color w:val="333333"/>
      <w:sz w:val="37"/>
      <w:szCs w:val="37"/>
    </w:rPr>
  </w:style>
  <w:style w:type="character" w:customStyle="1" w:styleId="field-content">
    <w:name w:val="field-content"/>
    <w:basedOn w:val="DefaultParagraphFont"/>
    <w:rsid w:val="00777A1F"/>
  </w:style>
  <w:style w:type="paragraph" w:customStyle="1" w:styleId="Three">
    <w:name w:val="Three"/>
    <w:basedOn w:val="ListParagraph"/>
    <w:link w:val="ThreeChar"/>
    <w:qFormat/>
    <w:rsid w:val="005532BA"/>
    <w:pPr>
      <w:numPr>
        <w:numId w:val="2"/>
      </w:numPr>
    </w:pPr>
  </w:style>
  <w:style w:type="character" w:customStyle="1" w:styleId="ThreeChar">
    <w:name w:val="Three Char"/>
    <w:link w:val="Three"/>
    <w:rsid w:val="005532BA"/>
    <w:rPr>
      <w:rFonts w:ascii="Arial" w:hAnsi="Arial" w:cs="Arial"/>
      <w:sz w:val="22"/>
      <w:szCs w:val="22"/>
    </w:rPr>
  </w:style>
  <w:style w:type="paragraph" w:styleId="TOC3">
    <w:name w:val="toc 3"/>
    <w:basedOn w:val="Normal"/>
    <w:next w:val="Normal"/>
    <w:autoRedefine/>
    <w:uiPriority w:val="39"/>
    <w:unhideWhenUsed/>
    <w:qFormat/>
    <w:rsid w:val="00294439"/>
    <w:pPr>
      <w:spacing w:after="100" w:line="276" w:lineRule="auto"/>
      <w:ind w:left="440"/>
    </w:pPr>
    <w:rPr>
      <w:rFonts w:ascii="Calibri" w:hAnsi="Calibri"/>
    </w:rPr>
  </w:style>
  <w:style w:type="paragraph" w:customStyle="1" w:styleId="paragraphs">
    <w:name w:val="paragraphs"/>
    <w:basedOn w:val="Normal"/>
    <w:link w:val="paragraphsChar"/>
    <w:qFormat/>
    <w:rsid w:val="005F77B7"/>
    <w:pPr>
      <w:ind w:left="720"/>
    </w:pPr>
    <w:rPr>
      <w:rFonts w:ascii="Verdana" w:hAnsi="Verdana"/>
      <w:color w:val="000000"/>
    </w:rPr>
  </w:style>
  <w:style w:type="character" w:customStyle="1" w:styleId="paragraphsChar">
    <w:name w:val="paragraphs Char"/>
    <w:link w:val="paragraphs"/>
    <w:rsid w:val="005F77B7"/>
    <w:rPr>
      <w:rFonts w:ascii="Verdana" w:eastAsia="Times New Roman" w:hAnsi="Verdana" w:cs="Arial"/>
      <w:color w:val="000000"/>
      <w:sz w:val="22"/>
      <w:szCs w:val="24"/>
    </w:rPr>
  </w:style>
  <w:style w:type="paragraph" w:styleId="FootnoteText">
    <w:name w:val="footnote text"/>
    <w:basedOn w:val="Normal"/>
    <w:link w:val="FootnoteTextChar"/>
    <w:uiPriority w:val="99"/>
    <w:unhideWhenUsed/>
    <w:rsid w:val="008E387E"/>
    <w:rPr>
      <w:sz w:val="20"/>
      <w:szCs w:val="20"/>
    </w:rPr>
  </w:style>
  <w:style w:type="character" w:customStyle="1" w:styleId="FootnoteTextChar">
    <w:name w:val="Footnote Text Char"/>
    <w:link w:val="FootnoteText"/>
    <w:uiPriority w:val="99"/>
    <w:rsid w:val="008E387E"/>
    <w:rPr>
      <w:rFonts w:ascii="Times New Roman" w:eastAsia="Times New Roman" w:hAnsi="Times New Roman"/>
    </w:rPr>
  </w:style>
  <w:style w:type="character" w:styleId="FootnoteReference">
    <w:name w:val="footnote reference"/>
    <w:uiPriority w:val="99"/>
    <w:unhideWhenUsed/>
    <w:rsid w:val="008E387E"/>
    <w:rPr>
      <w:vertAlign w:val="superscript"/>
    </w:rPr>
  </w:style>
  <w:style w:type="character" w:customStyle="1" w:styleId="A7">
    <w:name w:val="A7"/>
    <w:uiPriority w:val="99"/>
    <w:rsid w:val="008E387E"/>
    <w:rPr>
      <w:rFonts w:cs="Gautami"/>
      <w:color w:val="000000"/>
      <w:sz w:val="20"/>
      <w:szCs w:val="20"/>
    </w:rPr>
  </w:style>
  <w:style w:type="character" w:customStyle="1" w:styleId="A9">
    <w:name w:val="A9"/>
    <w:uiPriority w:val="99"/>
    <w:rsid w:val="00735B0D"/>
    <w:rPr>
      <w:rFonts w:cs="Gautami"/>
      <w:color w:val="000000"/>
      <w:sz w:val="19"/>
      <w:szCs w:val="19"/>
    </w:rPr>
  </w:style>
  <w:style w:type="table" w:customStyle="1" w:styleId="SBEStyle">
    <w:name w:val="SBE Style"/>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StylePr>
    <w:tblStylePr w:type="lastCol">
      <w:rPr>
        <w:b/>
        <w:bCs/>
        <w:color w:val="FFFFFF"/>
      </w:rPr>
    </w:tblStylePr>
    <w:tblStylePr w:type="band1Horz">
      <w:tblPr/>
      <w:tcPr>
        <w:shd w:val="clear" w:color="auto" w:fill="C6D9F1"/>
      </w:tcPr>
    </w:tblStylePr>
    <w:tblStylePr w:type="nwCell">
      <w:rPr>
        <w:color w:val="FFFFFF"/>
      </w:rPr>
    </w:tblStylePr>
  </w:style>
  <w:style w:type="table" w:styleId="LightShading-Accent3">
    <w:name w:val="Light Shading Accent 3"/>
    <w:aliases w:val="Kathe's Special Table"/>
    <w:basedOn w:val="TableNormal"/>
    <w:uiPriority w:val="60"/>
    <w:rsid w:val="00A917F8"/>
    <w:rPr>
      <w:rFonts w:ascii="Arial" w:hAnsi="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rFonts w:ascii="Arial" w:hAnsi="Arial"/>
        <w:b/>
        <w:bCs/>
        <w:color w:val="1F497D"/>
        <w:sz w:val="24"/>
      </w:rPr>
      <w:tblPr/>
      <w:tcPr>
        <w:shd w:val="clear" w:color="auto" w:fill="C4BC96"/>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ColumnandHeaders">
    <w:name w:val="Column and Headers"/>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Pr/>
      <w:tcPr>
        <w:shd w:val="clear" w:color="auto" w:fill="C4BC96"/>
      </w:tcPr>
    </w:tblStylePr>
    <w:tblStylePr w:type="lastCol">
      <w:rPr>
        <w:b/>
        <w:bCs/>
        <w:color w:val="FFFFFF"/>
      </w:rPr>
    </w:tblStylePr>
    <w:tblStylePr w:type="band1Horz">
      <w:tblPr/>
      <w:tcPr>
        <w:shd w:val="clear" w:color="auto" w:fill="EAF1DD"/>
      </w:tcPr>
    </w:tblStylePr>
    <w:tblStylePr w:type="nwCell">
      <w:rPr>
        <w:color w:val="FFFFFF"/>
      </w:rPr>
    </w:tblStylePr>
  </w:style>
  <w:style w:type="table" w:customStyle="1" w:styleId="BillTrackingImport">
    <w:name w:val="Bill Tracking Import"/>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color w:val="000000"/>
      </w:rPr>
      <w:tblPr/>
      <w:trPr>
        <w:tblHeader/>
      </w:trPr>
      <w:tcPr>
        <w:shd w:val="clear" w:color="auto" w:fill="C4BC96"/>
        <w:vAlign w:val="center"/>
      </w:tcPr>
    </w:tblStylePr>
    <w:tblStylePr w:type="band1Horz">
      <w:tblPr/>
      <w:tcPr>
        <w:shd w:val="clear" w:color="auto" w:fill="C6D9F1"/>
      </w:tcPr>
    </w:tblStylePr>
  </w:style>
  <w:style w:type="character" w:customStyle="1" w:styleId="z-TopofFormChar">
    <w:name w:val="z-Top of Form Char"/>
    <w:basedOn w:val="DefaultParagraphFont"/>
    <w:link w:val="z-TopofForm"/>
    <w:uiPriority w:val="99"/>
    <w:semiHidden/>
    <w:rsid w:val="003F338D"/>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3F338D"/>
    <w:pPr>
      <w:pBdr>
        <w:bottom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rsid w:val="003F338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F338D"/>
    <w:pPr>
      <w:pBdr>
        <w:top w:val="single" w:sz="6" w:space="1" w:color="auto"/>
      </w:pBdr>
      <w:jc w:val="center"/>
    </w:pPr>
    <w:rPr>
      <w:vanish/>
      <w:sz w:val="16"/>
      <w:szCs w:val="16"/>
    </w:rPr>
  </w:style>
  <w:style w:type="character" w:customStyle="1" w:styleId="gridfont1">
    <w:name w:val="gridfont1"/>
    <w:basedOn w:val="DefaultParagraphFont"/>
    <w:rsid w:val="003F338D"/>
    <w:rPr>
      <w:rFonts w:ascii="Verdana" w:hAnsi="Verdana" w:hint="default"/>
      <w:sz w:val="15"/>
      <w:szCs w:val="15"/>
    </w:rPr>
  </w:style>
  <w:style w:type="character" w:styleId="EndnoteReference">
    <w:name w:val="endnote reference"/>
    <w:uiPriority w:val="99"/>
    <w:rsid w:val="00145421"/>
    <w:rPr>
      <w:vertAlign w:val="superscript"/>
    </w:rPr>
  </w:style>
  <w:style w:type="character" w:customStyle="1" w:styleId="rollcall">
    <w:name w:val="rollcall"/>
    <w:basedOn w:val="DefaultParagraphFont"/>
    <w:rsid w:val="00FA1865"/>
  </w:style>
  <w:style w:type="character" w:customStyle="1" w:styleId="rollcallheader1">
    <w:name w:val="rollcallheader1"/>
    <w:rsid w:val="00FA1865"/>
    <w:rPr>
      <w:sz w:val="15"/>
      <w:szCs w:val="15"/>
    </w:rPr>
  </w:style>
  <w:style w:type="character" w:customStyle="1" w:styleId="NormalBold">
    <w:name w:val="Normal Bold"/>
    <w:rsid w:val="00FC66FF"/>
    <w:rPr>
      <w:rFonts w:ascii="Futura Std Book" w:hAnsi="Futura Std Book"/>
      <w:b/>
      <w:color w:val="212A60"/>
      <w:sz w:val="20"/>
    </w:rPr>
  </w:style>
  <w:style w:type="paragraph" w:customStyle="1" w:styleId="ActionStrategy">
    <w:name w:val="Action Strategy"/>
    <w:basedOn w:val="Normal"/>
    <w:qFormat/>
    <w:rsid w:val="00FC66FF"/>
    <w:pPr>
      <w:numPr>
        <w:numId w:val="6"/>
      </w:numPr>
      <w:tabs>
        <w:tab w:val="left" w:pos="720"/>
      </w:tabs>
      <w:spacing w:before="180" w:after="120"/>
      <w:jc w:val="both"/>
    </w:pPr>
    <w:rPr>
      <w:rFonts w:ascii="Futura Std Book" w:hAnsi="Futura Std Book" w:cs="Times New Roman"/>
      <w:b/>
      <w:noProof/>
      <w:color w:val="632423"/>
      <w:sz w:val="25"/>
      <w:szCs w:val="25"/>
    </w:rPr>
  </w:style>
  <w:style w:type="paragraph" w:customStyle="1" w:styleId="Bullet1">
    <w:name w:val="Bullet 1"/>
    <w:basedOn w:val="ListParagraph"/>
    <w:qFormat/>
    <w:rsid w:val="00AF7798"/>
    <w:pPr>
      <w:numPr>
        <w:numId w:val="9"/>
      </w:numPr>
      <w:spacing w:line="251" w:lineRule="exact"/>
      <w:ind w:left="1260" w:right="-20" w:hanging="450"/>
    </w:pPr>
  </w:style>
  <w:style w:type="paragraph" w:customStyle="1" w:styleId="GoalDescription">
    <w:name w:val="Goal Description"/>
    <w:basedOn w:val="Heading3"/>
    <w:qFormat/>
    <w:rsid w:val="00FC66FF"/>
    <w:pPr>
      <w:keepNext w:val="0"/>
      <w:spacing w:before="440" w:after="320" w:line="276" w:lineRule="auto"/>
      <w:ind w:left="1354" w:hanging="1354"/>
      <w:jc w:val="both"/>
    </w:pPr>
    <w:rPr>
      <w:rFonts w:ascii="Futura Std Medium" w:eastAsia="Calibri" w:hAnsi="Futura Std Medium" w:cs="Futura Std Medium"/>
      <w:bCs w:val="0"/>
      <w:color w:val="212A60"/>
      <w:spacing w:val="20"/>
      <w:sz w:val="32"/>
      <w:szCs w:val="23"/>
    </w:rPr>
  </w:style>
  <w:style w:type="paragraph" w:customStyle="1" w:styleId="Bullet2">
    <w:name w:val="Bullet 2"/>
    <w:qFormat/>
    <w:rsid w:val="00FC66FF"/>
    <w:pPr>
      <w:numPr>
        <w:numId w:val="4"/>
      </w:numPr>
      <w:spacing w:after="120"/>
      <w:jc w:val="both"/>
    </w:pPr>
    <w:rPr>
      <w:rFonts w:ascii="Futura Std Book" w:hAnsi="Futura Std Book" w:cs="Futura Std Medium"/>
      <w:sz w:val="21"/>
      <w:szCs w:val="21"/>
    </w:rPr>
  </w:style>
  <w:style w:type="paragraph" w:customStyle="1" w:styleId="Actions">
    <w:name w:val="Actions"/>
    <w:basedOn w:val="Bullet1"/>
    <w:qFormat/>
    <w:rsid w:val="00FC66FF"/>
    <w:pPr>
      <w:numPr>
        <w:numId w:val="5"/>
      </w:numPr>
      <w:contextualSpacing/>
    </w:pPr>
    <w:rPr>
      <w:color w:val="000000"/>
    </w:rPr>
  </w:style>
  <w:style w:type="paragraph" w:styleId="EndnoteText">
    <w:name w:val="endnote text"/>
    <w:basedOn w:val="Normal"/>
    <w:link w:val="EndnoteTextChar"/>
    <w:uiPriority w:val="99"/>
    <w:semiHidden/>
    <w:unhideWhenUsed/>
    <w:rsid w:val="00FC66FF"/>
    <w:rPr>
      <w:rFonts w:ascii="Calibri" w:hAnsi="Calibri" w:cs="Times New Roman"/>
      <w:sz w:val="20"/>
      <w:szCs w:val="20"/>
    </w:rPr>
  </w:style>
  <w:style w:type="character" w:customStyle="1" w:styleId="EndnoteTextChar">
    <w:name w:val="Endnote Text Char"/>
    <w:basedOn w:val="DefaultParagraphFont"/>
    <w:link w:val="EndnoteText"/>
    <w:uiPriority w:val="99"/>
    <w:semiHidden/>
    <w:rsid w:val="00FC66FF"/>
    <w:rPr>
      <w:rFonts w:eastAsia="Times New Roman"/>
    </w:rPr>
  </w:style>
  <w:style w:type="paragraph" w:customStyle="1" w:styleId="TableText">
    <w:name w:val="Table Text"/>
    <w:uiPriority w:val="99"/>
    <w:rsid w:val="005B5684"/>
    <w:pPr>
      <w:snapToGrid w:val="0"/>
    </w:pPr>
    <w:rPr>
      <w:rFonts w:ascii="Times New Roman" w:eastAsia="Times New Roman" w:hAnsi="Times New Roman"/>
      <w:color w:val="000000"/>
      <w:sz w:val="24"/>
    </w:rPr>
  </w:style>
  <w:style w:type="paragraph" w:customStyle="1" w:styleId="NoteLevel1">
    <w:name w:val="Note Level 1"/>
    <w:basedOn w:val="Normal"/>
    <w:uiPriority w:val="99"/>
    <w:rsid w:val="005B5684"/>
    <w:pPr>
      <w:keepNext/>
      <w:widowControl w:val="0"/>
      <w:tabs>
        <w:tab w:val="num" w:pos="0"/>
      </w:tabs>
      <w:snapToGrid w:val="0"/>
      <w:contextualSpacing/>
      <w:outlineLvl w:val="0"/>
    </w:pPr>
    <w:rPr>
      <w:rFonts w:ascii="Verdana" w:eastAsia="MS Gothic" w:hAnsi="Verdana" w:cs="Times New Roman"/>
      <w:sz w:val="24"/>
      <w:szCs w:val="20"/>
    </w:rPr>
  </w:style>
  <w:style w:type="table" w:customStyle="1" w:styleId="LightList1">
    <w:name w:val="Light List1"/>
    <w:basedOn w:val="TableNormal"/>
    <w:uiPriority w:val="61"/>
    <w:rsid w:val="005B568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5B5684"/>
    <w:rPr>
      <w:sz w:val="22"/>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0" w:beforeAutospacing="0" w:afterLines="0" w:after="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CPText">
    <w:name w:val="CP Text"/>
    <w:basedOn w:val="Normal"/>
    <w:link w:val="CPTextChar"/>
    <w:qFormat/>
    <w:rsid w:val="002C6A4B"/>
    <w:pPr>
      <w:ind w:left="720"/>
    </w:pPr>
  </w:style>
  <w:style w:type="character" w:customStyle="1" w:styleId="CPTextChar">
    <w:name w:val="CP Text Char"/>
    <w:basedOn w:val="DefaultParagraphFont"/>
    <w:link w:val="CPText"/>
    <w:rsid w:val="002C6A4B"/>
    <w:rPr>
      <w:rFonts w:ascii="Arial" w:eastAsia="Times New Roman" w:hAnsi="Arial" w:cs="Arial"/>
      <w:sz w:val="22"/>
      <w:szCs w:val="22"/>
    </w:rPr>
  </w:style>
  <w:style w:type="paragraph" w:styleId="ListBullet">
    <w:name w:val="List Bullet"/>
    <w:basedOn w:val="List"/>
    <w:unhideWhenUsed/>
    <w:rsid w:val="00303E76"/>
    <w:pPr>
      <w:numPr>
        <w:numId w:val="7"/>
      </w:numPr>
      <w:tabs>
        <w:tab w:val="clear" w:pos="720"/>
      </w:tabs>
      <w:overflowPunct w:val="0"/>
      <w:autoSpaceDE w:val="0"/>
      <w:autoSpaceDN w:val="0"/>
      <w:adjustRightInd w:val="0"/>
      <w:spacing w:line="240" w:lineRule="atLeast"/>
      <w:contextualSpacing w:val="0"/>
    </w:pPr>
    <w:rPr>
      <w:rFonts w:ascii="Garamond" w:hAnsi="Garamond" w:cs="Times New Roman"/>
      <w:color w:val="000000"/>
      <w:szCs w:val="24"/>
    </w:rPr>
  </w:style>
  <w:style w:type="paragraph" w:styleId="ListNumber">
    <w:name w:val="List Number"/>
    <w:aliases w:val="List Number Char1,List Number Char Char"/>
    <w:basedOn w:val="List"/>
    <w:semiHidden/>
    <w:unhideWhenUsed/>
    <w:rsid w:val="00303E76"/>
    <w:pPr>
      <w:overflowPunct w:val="0"/>
      <w:autoSpaceDE w:val="0"/>
      <w:autoSpaceDN w:val="0"/>
      <w:adjustRightInd w:val="0"/>
      <w:spacing w:line="240" w:lineRule="atLeast"/>
      <w:ind w:left="0" w:right="720" w:firstLine="0"/>
      <w:contextualSpacing w:val="0"/>
    </w:pPr>
    <w:rPr>
      <w:rFonts w:ascii="Garamond" w:hAnsi="Garamond" w:cs="Times New Roman"/>
      <w:color w:val="000000"/>
      <w:szCs w:val="24"/>
    </w:rPr>
  </w:style>
  <w:style w:type="character" w:customStyle="1" w:styleId="answersChar">
    <w:name w:val="answers Char"/>
    <w:basedOn w:val="DefaultParagraphFont"/>
    <w:link w:val="answers"/>
    <w:locked/>
    <w:rsid w:val="00303E76"/>
    <w:rPr>
      <w:rFonts w:ascii="Arial" w:hAnsi="Arial" w:cs="Arial"/>
      <w:color w:val="000000"/>
      <w:sz w:val="22"/>
      <w:szCs w:val="22"/>
    </w:rPr>
  </w:style>
  <w:style w:type="paragraph" w:customStyle="1" w:styleId="answers">
    <w:name w:val="answers"/>
    <w:basedOn w:val="Normal"/>
    <w:link w:val="answersChar"/>
    <w:qFormat/>
    <w:rsid w:val="00303E76"/>
    <w:pPr>
      <w:overflowPunct w:val="0"/>
      <w:autoSpaceDE w:val="0"/>
      <w:autoSpaceDN w:val="0"/>
      <w:adjustRightInd w:val="0"/>
      <w:spacing w:line="240" w:lineRule="atLeast"/>
      <w:ind w:left="810"/>
    </w:pPr>
    <w:rPr>
      <w:rFonts w:eastAsia="Calibri"/>
      <w:color w:val="000000"/>
    </w:rPr>
  </w:style>
  <w:style w:type="character" w:customStyle="1" w:styleId="readinessquestionChar">
    <w:name w:val="readinessquestion Char"/>
    <w:basedOn w:val="DefaultParagraphFont"/>
    <w:link w:val="readinessquestion"/>
    <w:locked/>
    <w:rsid w:val="00CF351B"/>
    <w:rPr>
      <w:rFonts w:ascii="Garamond" w:hAnsi="Garamond" w:cs="Arial"/>
      <w:color w:val="000000"/>
      <w:sz w:val="26"/>
      <w:szCs w:val="22"/>
    </w:rPr>
  </w:style>
  <w:style w:type="paragraph" w:customStyle="1" w:styleId="readinessquestion">
    <w:name w:val="readinessquestion"/>
    <w:basedOn w:val="Normal"/>
    <w:link w:val="readinessquestionChar"/>
    <w:qFormat/>
    <w:rsid w:val="00CF351B"/>
    <w:pPr>
      <w:numPr>
        <w:numId w:val="8"/>
      </w:numPr>
      <w:overflowPunct w:val="0"/>
      <w:autoSpaceDE w:val="0"/>
      <w:autoSpaceDN w:val="0"/>
      <w:adjustRightInd w:val="0"/>
      <w:spacing w:line="240" w:lineRule="atLeast"/>
      <w:ind w:left="270"/>
    </w:pPr>
    <w:rPr>
      <w:rFonts w:ascii="Garamond" w:eastAsia="Calibri" w:hAnsi="Garamond"/>
      <w:color w:val="000000"/>
      <w:sz w:val="26"/>
    </w:rPr>
  </w:style>
  <w:style w:type="character" w:customStyle="1" w:styleId="ListNumberCharCharChar">
    <w:name w:val="List Number Char Char Char"/>
    <w:basedOn w:val="DefaultParagraphFont"/>
    <w:rsid w:val="00303E76"/>
    <w:rPr>
      <w:rFonts w:ascii="Garamond" w:hAnsi="Garamond" w:hint="default"/>
      <w:noProof w:val="0"/>
      <w:color w:val="000000"/>
      <w:sz w:val="22"/>
      <w:szCs w:val="24"/>
      <w:lang w:val="en-US" w:eastAsia="en-US" w:bidi="ar-SA"/>
    </w:rPr>
  </w:style>
  <w:style w:type="paragraph" w:styleId="List">
    <w:name w:val="List"/>
    <w:basedOn w:val="Normal"/>
    <w:uiPriority w:val="99"/>
    <w:semiHidden/>
    <w:unhideWhenUsed/>
    <w:rsid w:val="00303E76"/>
    <w:pPr>
      <w:ind w:left="360" w:hanging="360"/>
      <w:contextualSpacing/>
    </w:pPr>
  </w:style>
  <w:style w:type="paragraph" w:customStyle="1" w:styleId="RomanBullets">
    <w:name w:val="Roman Bullets"/>
    <w:basedOn w:val="ListParagraph"/>
    <w:link w:val="RomanBulletsChar"/>
    <w:qFormat/>
    <w:rsid w:val="00575CC2"/>
    <w:pPr>
      <w:numPr>
        <w:numId w:val="10"/>
      </w:numPr>
      <w:ind w:left="630" w:hanging="360"/>
    </w:pPr>
    <w:rPr>
      <w:b/>
      <w:color w:val="000000" w:themeColor="text1"/>
    </w:rPr>
  </w:style>
  <w:style w:type="character" w:styleId="PlaceholderText">
    <w:name w:val="Placeholder Text"/>
    <w:basedOn w:val="DefaultParagraphFont"/>
    <w:uiPriority w:val="99"/>
    <w:semiHidden/>
    <w:rsid w:val="00454230"/>
    <w:rPr>
      <w:color w:val="808080"/>
    </w:rPr>
  </w:style>
  <w:style w:type="character" w:customStyle="1" w:styleId="ListParagraphChar">
    <w:name w:val="List Paragraph Char"/>
    <w:basedOn w:val="DefaultParagraphFont"/>
    <w:link w:val="ListParagraph"/>
    <w:uiPriority w:val="34"/>
    <w:rsid w:val="00575CC2"/>
    <w:rPr>
      <w:rFonts w:ascii="Arial" w:hAnsi="Arial" w:cs="Arial"/>
      <w:sz w:val="22"/>
      <w:szCs w:val="22"/>
    </w:rPr>
  </w:style>
  <w:style w:type="character" w:customStyle="1" w:styleId="RomanBulletsChar">
    <w:name w:val="Roman Bullets Char"/>
    <w:basedOn w:val="ListParagraphChar"/>
    <w:link w:val="RomanBullets"/>
    <w:rsid w:val="00575CC2"/>
    <w:rPr>
      <w:rFonts w:ascii="Arial" w:hAnsi="Arial" w:cs="Arial"/>
      <w:b/>
      <w:color w:val="000000" w:themeColor="text1"/>
      <w:sz w:val="22"/>
      <w:szCs w:val="22"/>
    </w:rPr>
  </w:style>
  <w:style w:type="table" w:customStyle="1" w:styleId="TableGrid1">
    <w:name w:val="Table Grid1"/>
    <w:basedOn w:val="TableNormal"/>
    <w:next w:val="TableGrid"/>
    <w:uiPriority w:val="59"/>
    <w:rsid w:val="002D5BF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94162"/>
    <w:rPr>
      <w:rFonts w:ascii="Arial" w:eastAsia="Times New Roman" w:hAnsi="Arial" w:cs="Arial"/>
      <w:sz w:val="22"/>
      <w:szCs w:val="22"/>
    </w:rPr>
  </w:style>
  <w:style w:type="paragraph" w:styleId="Heading1">
    <w:name w:val="heading 1"/>
    <w:basedOn w:val="Normal"/>
    <w:next w:val="Normal"/>
    <w:link w:val="Heading1Char"/>
    <w:uiPriority w:val="9"/>
    <w:qFormat/>
    <w:rsid w:val="00860745"/>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1E7E3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1E7E3E"/>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0745"/>
    <w:rPr>
      <w:rFonts w:ascii="Cambria" w:eastAsia="Times New Roman" w:hAnsi="Cambria" w:cs="Times New Roman"/>
      <w:b/>
      <w:bCs/>
      <w:color w:val="365F91"/>
      <w:sz w:val="28"/>
      <w:szCs w:val="28"/>
    </w:rPr>
  </w:style>
  <w:style w:type="character" w:customStyle="1" w:styleId="Heading2Char">
    <w:name w:val="Heading 2 Char"/>
    <w:link w:val="Heading2"/>
    <w:uiPriority w:val="9"/>
    <w:rsid w:val="001E7E3E"/>
    <w:rPr>
      <w:rFonts w:ascii="Cambria" w:eastAsia="Times New Roman" w:hAnsi="Cambria" w:cs="Times New Roman"/>
      <w:b/>
      <w:bCs/>
      <w:i/>
      <w:iCs/>
      <w:sz w:val="28"/>
      <w:szCs w:val="28"/>
    </w:rPr>
  </w:style>
  <w:style w:type="character" w:customStyle="1" w:styleId="Heading3Char">
    <w:name w:val="Heading 3 Char"/>
    <w:link w:val="Heading3"/>
    <w:uiPriority w:val="9"/>
    <w:rsid w:val="001E7E3E"/>
    <w:rPr>
      <w:rFonts w:ascii="Cambria" w:eastAsia="Times New Roman" w:hAnsi="Cambria" w:cs="Times New Roman"/>
      <w:b/>
      <w:bCs/>
      <w:sz w:val="26"/>
      <w:szCs w:val="26"/>
    </w:rPr>
  </w:style>
  <w:style w:type="paragraph" w:styleId="Header">
    <w:name w:val="header"/>
    <w:basedOn w:val="Normal"/>
    <w:link w:val="HeaderChar"/>
    <w:uiPriority w:val="99"/>
    <w:unhideWhenUsed/>
    <w:rsid w:val="00874139"/>
    <w:pPr>
      <w:tabs>
        <w:tab w:val="center" w:pos="4680"/>
        <w:tab w:val="right" w:pos="9360"/>
      </w:tabs>
    </w:pPr>
  </w:style>
  <w:style w:type="character" w:customStyle="1" w:styleId="HeaderChar">
    <w:name w:val="Header Char"/>
    <w:basedOn w:val="DefaultParagraphFont"/>
    <w:link w:val="Header"/>
    <w:uiPriority w:val="99"/>
    <w:rsid w:val="00874139"/>
  </w:style>
  <w:style w:type="paragraph" w:styleId="Footer">
    <w:name w:val="footer"/>
    <w:basedOn w:val="Normal"/>
    <w:link w:val="FooterChar"/>
    <w:uiPriority w:val="99"/>
    <w:unhideWhenUsed/>
    <w:rsid w:val="00874139"/>
    <w:pPr>
      <w:tabs>
        <w:tab w:val="center" w:pos="4680"/>
        <w:tab w:val="right" w:pos="9360"/>
      </w:tabs>
    </w:pPr>
  </w:style>
  <w:style w:type="character" w:customStyle="1" w:styleId="FooterChar">
    <w:name w:val="Footer Char"/>
    <w:basedOn w:val="DefaultParagraphFont"/>
    <w:link w:val="Footer"/>
    <w:uiPriority w:val="99"/>
    <w:rsid w:val="00874139"/>
  </w:style>
  <w:style w:type="paragraph" w:styleId="NoSpacing">
    <w:name w:val="No Spacing"/>
    <w:uiPriority w:val="1"/>
    <w:qFormat/>
    <w:rsid w:val="00895F8C"/>
    <w:rPr>
      <w:rFonts w:ascii="Times New Roman" w:eastAsia="Times New Roman" w:hAnsi="Times New Roman"/>
      <w:sz w:val="24"/>
      <w:szCs w:val="24"/>
    </w:rPr>
  </w:style>
  <w:style w:type="character" w:styleId="Hyperlink">
    <w:name w:val="Hyperlink"/>
    <w:uiPriority w:val="99"/>
    <w:rsid w:val="0042243C"/>
    <w:rPr>
      <w:color w:val="0000FF"/>
      <w:u w:val="single"/>
    </w:rPr>
  </w:style>
  <w:style w:type="paragraph" w:styleId="BalloonText">
    <w:name w:val="Balloon Text"/>
    <w:basedOn w:val="Normal"/>
    <w:link w:val="BalloonTextChar"/>
    <w:uiPriority w:val="99"/>
    <w:semiHidden/>
    <w:unhideWhenUsed/>
    <w:rsid w:val="0042243C"/>
    <w:rPr>
      <w:rFonts w:ascii="Tahoma" w:hAnsi="Tahoma"/>
      <w:sz w:val="16"/>
      <w:szCs w:val="16"/>
    </w:rPr>
  </w:style>
  <w:style w:type="character" w:customStyle="1" w:styleId="BalloonTextChar">
    <w:name w:val="Balloon Text Char"/>
    <w:link w:val="BalloonText"/>
    <w:uiPriority w:val="99"/>
    <w:semiHidden/>
    <w:rsid w:val="0042243C"/>
    <w:rPr>
      <w:rFonts w:ascii="Tahoma" w:eastAsia="Times New Roman" w:hAnsi="Tahoma" w:cs="Tahoma"/>
      <w:sz w:val="16"/>
      <w:szCs w:val="16"/>
    </w:rPr>
  </w:style>
  <w:style w:type="table" w:styleId="TableGrid">
    <w:name w:val="Table Grid"/>
    <w:basedOn w:val="TableNormal"/>
    <w:uiPriority w:val="59"/>
    <w:rsid w:val="0086689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Shading21">
    <w:name w:val="Medium Shading 21"/>
    <w:basedOn w:val="TableNormal"/>
    <w:uiPriority w:val="64"/>
    <w:rsid w:val="0086689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iPriority w:val="99"/>
    <w:semiHidden/>
    <w:unhideWhenUsed/>
    <w:rsid w:val="00C31D91"/>
    <w:rPr>
      <w:sz w:val="16"/>
      <w:szCs w:val="16"/>
    </w:rPr>
  </w:style>
  <w:style w:type="paragraph" w:styleId="CommentText">
    <w:name w:val="annotation text"/>
    <w:basedOn w:val="Normal"/>
    <w:link w:val="CommentTextChar"/>
    <w:uiPriority w:val="99"/>
    <w:semiHidden/>
    <w:unhideWhenUsed/>
    <w:rsid w:val="00C31D91"/>
    <w:rPr>
      <w:sz w:val="20"/>
      <w:szCs w:val="20"/>
    </w:rPr>
  </w:style>
  <w:style w:type="character" w:customStyle="1" w:styleId="CommentTextChar">
    <w:name w:val="Comment Text Char"/>
    <w:link w:val="CommentText"/>
    <w:uiPriority w:val="99"/>
    <w:semiHidden/>
    <w:rsid w:val="00C31D9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31D91"/>
    <w:rPr>
      <w:b/>
      <w:bCs/>
    </w:rPr>
  </w:style>
  <w:style w:type="character" w:customStyle="1" w:styleId="CommentSubjectChar">
    <w:name w:val="Comment Subject Char"/>
    <w:link w:val="CommentSubject"/>
    <w:uiPriority w:val="99"/>
    <w:semiHidden/>
    <w:rsid w:val="00C31D91"/>
    <w:rPr>
      <w:rFonts w:ascii="Times New Roman" w:eastAsia="Times New Roman" w:hAnsi="Times New Roman"/>
      <w:b/>
      <w:bCs/>
    </w:rPr>
  </w:style>
  <w:style w:type="paragraph" w:styleId="TOCHeading">
    <w:name w:val="TOC Heading"/>
    <w:basedOn w:val="Heading1"/>
    <w:next w:val="Normal"/>
    <w:uiPriority w:val="39"/>
    <w:qFormat/>
    <w:rsid w:val="00860745"/>
    <w:pPr>
      <w:spacing w:line="276" w:lineRule="auto"/>
      <w:outlineLvl w:val="9"/>
    </w:pPr>
  </w:style>
  <w:style w:type="paragraph" w:customStyle="1" w:styleId="StyleStyleBodyTextFranklinGothicBook11ptFranklinGothi">
    <w:name w:val="Style Style Body Text + Franklin Gothic Book 11 pt + Franklin Gothi..."/>
    <w:basedOn w:val="Normal"/>
    <w:rsid w:val="006A2B48"/>
    <w:pPr>
      <w:tabs>
        <w:tab w:val="num" w:pos="720"/>
      </w:tabs>
      <w:ind w:left="720" w:hanging="360"/>
    </w:pPr>
  </w:style>
  <w:style w:type="table" w:customStyle="1" w:styleId="MediumShading2-Accent11">
    <w:name w:val="Medium Shading 2 - Accent 11"/>
    <w:basedOn w:val="TableNormal"/>
    <w:uiPriority w:val="64"/>
    <w:rsid w:val="00AA17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1">
    <w:name w:val="Light Shading - Accent 11"/>
    <w:basedOn w:val="TableNormal"/>
    <w:uiPriority w:val="60"/>
    <w:rsid w:val="0092215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rmalWeb">
    <w:name w:val="Normal (Web)"/>
    <w:basedOn w:val="Normal"/>
    <w:uiPriority w:val="99"/>
    <w:unhideWhenUsed/>
    <w:rsid w:val="00982E94"/>
    <w:pPr>
      <w:spacing w:before="100" w:beforeAutospacing="1" w:after="100" w:afterAutospacing="1"/>
    </w:pPr>
    <w:rPr>
      <w:rFonts w:ascii="Verdana" w:hAnsi="Verdana"/>
      <w:color w:val="000000"/>
      <w:sz w:val="14"/>
      <w:szCs w:val="14"/>
    </w:rPr>
  </w:style>
  <w:style w:type="character" w:customStyle="1" w:styleId="style391">
    <w:name w:val="style391"/>
    <w:rsid w:val="00D2422D"/>
    <w:rPr>
      <w:sz w:val="20"/>
      <w:szCs w:val="20"/>
    </w:rPr>
  </w:style>
  <w:style w:type="character" w:customStyle="1" w:styleId="style7">
    <w:name w:val="style7"/>
    <w:basedOn w:val="DefaultParagraphFont"/>
    <w:rsid w:val="00B8040F"/>
  </w:style>
  <w:style w:type="character" w:styleId="Strong">
    <w:name w:val="Strong"/>
    <w:uiPriority w:val="22"/>
    <w:qFormat/>
    <w:rsid w:val="00DF35E5"/>
    <w:rPr>
      <w:b/>
      <w:bCs/>
    </w:rPr>
  </w:style>
  <w:style w:type="character" w:styleId="Emphasis">
    <w:name w:val="Emphasis"/>
    <w:uiPriority w:val="20"/>
    <w:qFormat/>
    <w:rsid w:val="00E40A99"/>
    <w:rPr>
      <w:i/>
      <w:iCs/>
    </w:rPr>
  </w:style>
  <w:style w:type="paragraph" w:customStyle="1" w:styleId="SubHeadings">
    <w:name w:val="Sub Headings"/>
    <w:basedOn w:val="Normal"/>
    <w:link w:val="SubHeadingsChar"/>
    <w:qFormat/>
    <w:rsid w:val="002C6A4B"/>
    <w:pPr>
      <w:tabs>
        <w:tab w:val="left" w:pos="540"/>
      </w:tabs>
    </w:pPr>
    <w:rPr>
      <w:rFonts w:ascii="Verdana" w:hAnsi="Verdana"/>
      <w:b/>
      <w:color w:val="632423"/>
      <w:u w:val="single"/>
    </w:rPr>
  </w:style>
  <w:style w:type="character" w:customStyle="1" w:styleId="SubHeadingsChar">
    <w:name w:val="Sub Headings Char"/>
    <w:link w:val="SubHeadings"/>
    <w:rsid w:val="002C6A4B"/>
    <w:rPr>
      <w:rFonts w:ascii="Verdana" w:eastAsia="Times New Roman" w:hAnsi="Verdana" w:cs="Arial"/>
      <w:b/>
      <w:color w:val="632423"/>
      <w:sz w:val="22"/>
      <w:szCs w:val="22"/>
      <w:u w:val="single"/>
    </w:rPr>
  </w:style>
  <w:style w:type="table" w:styleId="MediumGrid3-Accent1">
    <w:name w:val="Medium Grid 3 Accent 1"/>
    <w:basedOn w:val="TableNormal"/>
    <w:uiPriority w:val="69"/>
    <w:rsid w:val="00F348E0"/>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ghtGrid-Accent11">
    <w:name w:val="Light Grid - Accent 11"/>
    <w:basedOn w:val="TableNormal"/>
    <w:uiPriority w:val="62"/>
    <w:rsid w:val="00BE2837"/>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OC1">
    <w:name w:val="toc 1"/>
    <w:basedOn w:val="Normal"/>
    <w:next w:val="Normal"/>
    <w:autoRedefine/>
    <w:uiPriority w:val="39"/>
    <w:unhideWhenUsed/>
    <w:qFormat/>
    <w:rsid w:val="00044724"/>
    <w:pPr>
      <w:tabs>
        <w:tab w:val="right" w:leader="dot" w:pos="9782"/>
      </w:tabs>
      <w:contextualSpacing/>
    </w:pPr>
    <w:rPr>
      <w:noProof/>
    </w:rPr>
  </w:style>
  <w:style w:type="paragraph" w:customStyle="1" w:styleId="SubHeading2">
    <w:name w:val="Sub Heading 2"/>
    <w:basedOn w:val="SubHeadings"/>
    <w:link w:val="SubHeading2Char"/>
    <w:qFormat/>
    <w:rsid w:val="00EA0336"/>
    <w:rPr>
      <w:rFonts w:ascii="Arial" w:hAnsi="Arial"/>
    </w:rPr>
  </w:style>
  <w:style w:type="character" w:customStyle="1" w:styleId="SubHeading2Char">
    <w:name w:val="Sub Heading 2 Char"/>
    <w:link w:val="SubHeading2"/>
    <w:rsid w:val="00EA0336"/>
    <w:rPr>
      <w:rFonts w:ascii="Arial" w:eastAsia="Times New Roman" w:hAnsi="Arial" w:cs="Arial"/>
      <w:b/>
      <w:color w:val="632423"/>
      <w:sz w:val="22"/>
      <w:szCs w:val="24"/>
      <w:u w:val="single"/>
    </w:rPr>
  </w:style>
  <w:style w:type="paragraph" w:styleId="TOC2">
    <w:name w:val="toc 2"/>
    <w:basedOn w:val="Normal"/>
    <w:next w:val="Normal"/>
    <w:autoRedefine/>
    <w:uiPriority w:val="39"/>
    <w:unhideWhenUsed/>
    <w:qFormat/>
    <w:rsid w:val="00BD7A23"/>
    <w:pPr>
      <w:tabs>
        <w:tab w:val="right" w:leader="dot" w:pos="9810"/>
      </w:tabs>
    </w:pPr>
  </w:style>
  <w:style w:type="paragraph" w:styleId="ListParagraph">
    <w:name w:val="List Paragraph"/>
    <w:basedOn w:val="Normal"/>
    <w:link w:val="ListParagraphChar"/>
    <w:uiPriority w:val="34"/>
    <w:qFormat/>
    <w:rsid w:val="00994162"/>
    <w:pPr>
      <w:numPr>
        <w:numId w:val="3"/>
      </w:numPr>
    </w:pPr>
    <w:rPr>
      <w:rFonts w:eastAsia="Calibri"/>
    </w:rPr>
  </w:style>
  <w:style w:type="character" w:styleId="FollowedHyperlink">
    <w:name w:val="FollowedHyperlink"/>
    <w:uiPriority w:val="99"/>
    <w:semiHidden/>
    <w:unhideWhenUsed/>
    <w:rsid w:val="007A7AC2"/>
    <w:rPr>
      <w:color w:val="800080"/>
      <w:u w:val="single"/>
    </w:rPr>
  </w:style>
  <w:style w:type="paragraph" w:styleId="BodyText">
    <w:name w:val="Body Text"/>
    <w:basedOn w:val="Normal"/>
    <w:link w:val="BodyTextChar"/>
    <w:uiPriority w:val="99"/>
    <w:rsid w:val="00386A86"/>
    <w:rPr>
      <w:lang w:bidi="en-US"/>
    </w:rPr>
  </w:style>
  <w:style w:type="character" w:customStyle="1" w:styleId="BodyTextChar">
    <w:name w:val="Body Text Char"/>
    <w:link w:val="BodyText"/>
    <w:uiPriority w:val="99"/>
    <w:rsid w:val="00386A86"/>
    <w:rPr>
      <w:rFonts w:ascii="Times New Roman" w:eastAsia="Times New Roman" w:hAnsi="Times New Roman"/>
      <w:sz w:val="24"/>
      <w:szCs w:val="22"/>
      <w:lang w:bidi="en-US"/>
    </w:rPr>
  </w:style>
  <w:style w:type="table" w:styleId="MediumGrid1-Accent1">
    <w:name w:val="Medium Grid 1 Accent 1"/>
    <w:basedOn w:val="TableNormal"/>
    <w:uiPriority w:val="67"/>
    <w:rsid w:val="0058740D"/>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Underbluetext">
    <w:name w:val="Under blue text"/>
    <w:basedOn w:val="Normal"/>
    <w:link w:val="UnderbluetextChar"/>
    <w:qFormat/>
    <w:rsid w:val="00AE3E9E"/>
    <w:pPr>
      <w:numPr>
        <w:numId w:val="1"/>
      </w:numPr>
      <w:tabs>
        <w:tab w:val="left" w:pos="540"/>
      </w:tabs>
    </w:pPr>
  </w:style>
  <w:style w:type="character" w:customStyle="1" w:styleId="UnderbluetextChar">
    <w:name w:val="Under blue text Char"/>
    <w:link w:val="Underbluetext"/>
    <w:rsid w:val="00AE3E9E"/>
    <w:rPr>
      <w:rFonts w:ascii="Arial" w:eastAsia="Times New Roman" w:hAnsi="Arial" w:cs="Arial"/>
      <w:sz w:val="22"/>
      <w:szCs w:val="22"/>
    </w:rPr>
  </w:style>
  <w:style w:type="table" w:customStyle="1" w:styleId="SBETable">
    <w:name w:val="SBE Table"/>
    <w:basedOn w:val="TableNormal"/>
    <w:uiPriority w:val="99"/>
    <w:qFormat/>
    <w:rsid w:val="00257A83"/>
    <w:tblPr/>
  </w:style>
  <w:style w:type="paragraph" w:customStyle="1" w:styleId="Goal-lowerletters">
    <w:name w:val="Goal - lower letters"/>
    <w:qFormat/>
    <w:rsid w:val="00A754BB"/>
    <w:pPr>
      <w:spacing w:before="120" w:after="120" w:line="280" w:lineRule="atLeast"/>
      <w:ind w:left="1440" w:hanging="1440"/>
    </w:pPr>
    <w:rPr>
      <w:rFonts w:eastAsia="Times New Roman"/>
      <w:b/>
      <w:color w:val="244061"/>
      <w:kern w:val="28"/>
      <w:sz w:val="26"/>
      <w:szCs w:val="26"/>
    </w:rPr>
  </w:style>
  <w:style w:type="character" w:customStyle="1" w:styleId="apple-converted-space">
    <w:name w:val="apple-converted-space"/>
    <w:basedOn w:val="DefaultParagraphFont"/>
    <w:rsid w:val="00777A1F"/>
  </w:style>
  <w:style w:type="character" w:customStyle="1" w:styleId="categoryheaders">
    <w:name w:val="categoryheaders"/>
    <w:basedOn w:val="DefaultParagraphFont"/>
    <w:rsid w:val="00777A1F"/>
  </w:style>
  <w:style w:type="character" w:customStyle="1" w:styleId="apple-style-span">
    <w:name w:val="apple-style-span"/>
    <w:basedOn w:val="DefaultParagraphFont"/>
    <w:rsid w:val="00777A1F"/>
  </w:style>
  <w:style w:type="paragraph" w:styleId="PlainText">
    <w:name w:val="Plain Text"/>
    <w:basedOn w:val="Normal"/>
    <w:link w:val="PlainTextChar"/>
    <w:uiPriority w:val="99"/>
    <w:semiHidden/>
    <w:unhideWhenUsed/>
    <w:rsid w:val="00777A1F"/>
    <w:rPr>
      <w:rFonts w:ascii="Calibri" w:eastAsia="Calibri" w:hAnsi="Calibri"/>
      <w:color w:val="002060"/>
      <w:szCs w:val="21"/>
    </w:rPr>
  </w:style>
  <w:style w:type="character" w:customStyle="1" w:styleId="PlainTextChar">
    <w:name w:val="Plain Text Char"/>
    <w:link w:val="PlainText"/>
    <w:uiPriority w:val="99"/>
    <w:semiHidden/>
    <w:rsid w:val="00777A1F"/>
    <w:rPr>
      <w:color w:val="002060"/>
      <w:sz w:val="22"/>
      <w:szCs w:val="21"/>
    </w:rPr>
  </w:style>
  <w:style w:type="paragraph" w:customStyle="1" w:styleId="Default">
    <w:name w:val="Default"/>
    <w:basedOn w:val="Normal"/>
    <w:rsid w:val="00777A1F"/>
    <w:pPr>
      <w:autoSpaceDE w:val="0"/>
      <w:autoSpaceDN w:val="0"/>
    </w:pPr>
    <w:rPr>
      <w:rFonts w:eastAsia="Calibri"/>
      <w:color w:val="000000"/>
    </w:rPr>
  </w:style>
  <w:style w:type="character" w:customStyle="1" w:styleId="content1">
    <w:name w:val="content1"/>
    <w:rsid w:val="00777A1F"/>
    <w:rPr>
      <w:rFonts w:ascii="Verdana" w:hAnsi="Verdana" w:hint="default"/>
      <w:strike w:val="0"/>
      <w:dstrike w:val="0"/>
      <w:color w:val="000000"/>
      <w:sz w:val="21"/>
      <w:szCs w:val="21"/>
      <w:u w:val="none"/>
      <w:effect w:val="none"/>
    </w:rPr>
  </w:style>
  <w:style w:type="character" w:customStyle="1" w:styleId="body">
    <w:name w:val="body"/>
    <w:basedOn w:val="DefaultParagraphFont"/>
    <w:rsid w:val="00777A1F"/>
  </w:style>
  <w:style w:type="character" w:customStyle="1" w:styleId="normaltext1">
    <w:name w:val="normaltext1"/>
    <w:rsid w:val="00777A1F"/>
    <w:rPr>
      <w:rFonts w:ascii="Tahoma" w:hAnsi="Tahoma" w:cs="Tahoma" w:hint="default"/>
      <w:sz w:val="20"/>
      <w:szCs w:val="20"/>
    </w:rPr>
  </w:style>
  <w:style w:type="character" w:customStyle="1" w:styleId="reg1">
    <w:name w:val="reg1"/>
    <w:rsid w:val="00777A1F"/>
    <w:rPr>
      <w:rFonts w:ascii="Arial" w:hAnsi="Arial" w:cs="Arial" w:hint="default"/>
      <w:color w:val="003366"/>
      <w:sz w:val="20"/>
      <w:szCs w:val="20"/>
    </w:rPr>
  </w:style>
  <w:style w:type="character" w:customStyle="1" w:styleId="style4">
    <w:name w:val="style4"/>
    <w:basedOn w:val="DefaultParagraphFont"/>
    <w:rsid w:val="00777A1F"/>
  </w:style>
  <w:style w:type="character" w:customStyle="1" w:styleId="default1">
    <w:name w:val="default1"/>
    <w:rsid w:val="00777A1F"/>
    <w:rPr>
      <w:rFonts w:ascii="Arial" w:hAnsi="Arial" w:cs="Arial" w:hint="default"/>
      <w:b w:val="0"/>
      <w:bCs w:val="0"/>
      <w:i w:val="0"/>
      <w:iCs w:val="0"/>
      <w:color w:val="000000"/>
      <w:sz w:val="22"/>
      <w:szCs w:val="22"/>
    </w:rPr>
  </w:style>
  <w:style w:type="character" w:customStyle="1" w:styleId="head1">
    <w:name w:val="head1"/>
    <w:rsid w:val="00777A1F"/>
    <w:rPr>
      <w:rFonts w:ascii="Tahoma" w:hAnsi="Tahoma" w:cs="Tahoma" w:hint="default"/>
      <w:b w:val="0"/>
      <w:bCs w:val="0"/>
      <w:color w:val="333333"/>
      <w:sz w:val="37"/>
      <w:szCs w:val="37"/>
    </w:rPr>
  </w:style>
  <w:style w:type="character" w:customStyle="1" w:styleId="field-content">
    <w:name w:val="field-content"/>
    <w:basedOn w:val="DefaultParagraphFont"/>
    <w:rsid w:val="00777A1F"/>
  </w:style>
  <w:style w:type="paragraph" w:customStyle="1" w:styleId="Three">
    <w:name w:val="Three"/>
    <w:basedOn w:val="ListParagraph"/>
    <w:link w:val="ThreeChar"/>
    <w:qFormat/>
    <w:rsid w:val="005532BA"/>
    <w:pPr>
      <w:numPr>
        <w:numId w:val="2"/>
      </w:numPr>
    </w:pPr>
  </w:style>
  <w:style w:type="character" w:customStyle="1" w:styleId="ThreeChar">
    <w:name w:val="Three Char"/>
    <w:link w:val="Three"/>
    <w:rsid w:val="005532BA"/>
    <w:rPr>
      <w:rFonts w:ascii="Arial" w:hAnsi="Arial" w:cs="Arial"/>
      <w:sz w:val="22"/>
      <w:szCs w:val="22"/>
    </w:rPr>
  </w:style>
  <w:style w:type="paragraph" w:styleId="TOC3">
    <w:name w:val="toc 3"/>
    <w:basedOn w:val="Normal"/>
    <w:next w:val="Normal"/>
    <w:autoRedefine/>
    <w:uiPriority w:val="39"/>
    <w:unhideWhenUsed/>
    <w:qFormat/>
    <w:rsid w:val="00294439"/>
    <w:pPr>
      <w:spacing w:after="100" w:line="276" w:lineRule="auto"/>
      <w:ind w:left="440"/>
    </w:pPr>
    <w:rPr>
      <w:rFonts w:ascii="Calibri" w:hAnsi="Calibri"/>
    </w:rPr>
  </w:style>
  <w:style w:type="paragraph" w:customStyle="1" w:styleId="paragraphs">
    <w:name w:val="paragraphs"/>
    <w:basedOn w:val="Normal"/>
    <w:link w:val="paragraphsChar"/>
    <w:qFormat/>
    <w:rsid w:val="005F77B7"/>
    <w:pPr>
      <w:ind w:left="720"/>
    </w:pPr>
    <w:rPr>
      <w:rFonts w:ascii="Verdana" w:hAnsi="Verdana"/>
      <w:color w:val="000000"/>
    </w:rPr>
  </w:style>
  <w:style w:type="character" w:customStyle="1" w:styleId="paragraphsChar">
    <w:name w:val="paragraphs Char"/>
    <w:link w:val="paragraphs"/>
    <w:rsid w:val="005F77B7"/>
    <w:rPr>
      <w:rFonts w:ascii="Verdana" w:eastAsia="Times New Roman" w:hAnsi="Verdana" w:cs="Arial"/>
      <w:color w:val="000000"/>
      <w:sz w:val="22"/>
      <w:szCs w:val="24"/>
    </w:rPr>
  </w:style>
  <w:style w:type="paragraph" w:styleId="FootnoteText">
    <w:name w:val="footnote text"/>
    <w:basedOn w:val="Normal"/>
    <w:link w:val="FootnoteTextChar"/>
    <w:uiPriority w:val="99"/>
    <w:unhideWhenUsed/>
    <w:rsid w:val="008E387E"/>
    <w:rPr>
      <w:sz w:val="20"/>
      <w:szCs w:val="20"/>
    </w:rPr>
  </w:style>
  <w:style w:type="character" w:customStyle="1" w:styleId="FootnoteTextChar">
    <w:name w:val="Footnote Text Char"/>
    <w:link w:val="FootnoteText"/>
    <w:uiPriority w:val="99"/>
    <w:rsid w:val="008E387E"/>
    <w:rPr>
      <w:rFonts w:ascii="Times New Roman" w:eastAsia="Times New Roman" w:hAnsi="Times New Roman"/>
    </w:rPr>
  </w:style>
  <w:style w:type="character" w:styleId="FootnoteReference">
    <w:name w:val="footnote reference"/>
    <w:uiPriority w:val="99"/>
    <w:unhideWhenUsed/>
    <w:rsid w:val="008E387E"/>
    <w:rPr>
      <w:vertAlign w:val="superscript"/>
    </w:rPr>
  </w:style>
  <w:style w:type="character" w:customStyle="1" w:styleId="A7">
    <w:name w:val="A7"/>
    <w:uiPriority w:val="99"/>
    <w:rsid w:val="008E387E"/>
    <w:rPr>
      <w:rFonts w:cs="Gautami"/>
      <w:color w:val="000000"/>
      <w:sz w:val="20"/>
      <w:szCs w:val="20"/>
    </w:rPr>
  </w:style>
  <w:style w:type="character" w:customStyle="1" w:styleId="A9">
    <w:name w:val="A9"/>
    <w:uiPriority w:val="99"/>
    <w:rsid w:val="00735B0D"/>
    <w:rPr>
      <w:rFonts w:cs="Gautami"/>
      <w:color w:val="000000"/>
      <w:sz w:val="19"/>
      <w:szCs w:val="19"/>
    </w:rPr>
  </w:style>
  <w:style w:type="table" w:customStyle="1" w:styleId="SBEStyle">
    <w:name w:val="SBE Style"/>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StylePr>
    <w:tblStylePr w:type="lastCol">
      <w:rPr>
        <w:b/>
        <w:bCs/>
        <w:color w:val="FFFFFF"/>
      </w:rPr>
    </w:tblStylePr>
    <w:tblStylePr w:type="band1Horz">
      <w:tblPr/>
      <w:tcPr>
        <w:shd w:val="clear" w:color="auto" w:fill="C6D9F1"/>
      </w:tcPr>
    </w:tblStylePr>
    <w:tblStylePr w:type="nwCell">
      <w:rPr>
        <w:color w:val="FFFFFF"/>
      </w:rPr>
    </w:tblStylePr>
  </w:style>
  <w:style w:type="table" w:styleId="LightShading-Accent3">
    <w:name w:val="Light Shading Accent 3"/>
    <w:aliases w:val="Kathe's Special Table"/>
    <w:basedOn w:val="TableNormal"/>
    <w:uiPriority w:val="60"/>
    <w:rsid w:val="00A917F8"/>
    <w:rPr>
      <w:rFonts w:ascii="Arial" w:hAnsi="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rFonts w:ascii="Arial" w:hAnsi="Arial"/>
        <w:b/>
        <w:bCs/>
        <w:color w:val="1F497D"/>
        <w:sz w:val="24"/>
      </w:rPr>
      <w:tblPr/>
      <w:tcPr>
        <w:shd w:val="clear" w:color="auto" w:fill="C4BC96"/>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ColumnandHeaders">
    <w:name w:val="Column and Headers"/>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Pr/>
      <w:tcPr>
        <w:shd w:val="clear" w:color="auto" w:fill="C4BC96"/>
      </w:tcPr>
    </w:tblStylePr>
    <w:tblStylePr w:type="lastCol">
      <w:rPr>
        <w:b/>
        <w:bCs/>
        <w:color w:val="FFFFFF"/>
      </w:rPr>
    </w:tblStylePr>
    <w:tblStylePr w:type="band1Horz">
      <w:tblPr/>
      <w:tcPr>
        <w:shd w:val="clear" w:color="auto" w:fill="EAF1DD"/>
      </w:tcPr>
    </w:tblStylePr>
    <w:tblStylePr w:type="nwCell">
      <w:rPr>
        <w:color w:val="FFFFFF"/>
      </w:rPr>
    </w:tblStylePr>
  </w:style>
  <w:style w:type="table" w:customStyle="1" w:styleId="BillTrackingImport">
    <w:name w:val="Bill Tracking Import"/>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color w:val="000000"/>
      </w:rPr>
      <w:tblPr/>
      <w:trPr>
        <w:tblHeader/>
      </w:trPr>
      <w:tcPr>
        <w:shd w:val="clear" w:color="auto" w:fill="C4BC96"/>
        <w:vAlign w:val="center"/>
      </w:tcPr>
    </w:tblStylePr>
    <w:tblStylePr w:type="band1Horz">
      <w:tblPr/>
      <w:tcPr>
        <w:shd w:val="clear" w:color="auto" w:fill="C6D9F1"/>
      </w:tcPr>
    </w:tblStylePr>
  </w:style>
  <w:style w:type="character" w:customStyle="1" w:styleId="z-TopofFormChar">
    <w:name w:val="z-Top of Form Char"/>
    <w:basedOn w:val="DefaultParagraphFont"/>
    <w:link w:val="z-TopofForm"/>
    <w:uiPriority w:val="99"/>
    <w:semiHidden/>
    <w:rsid w:val="003F338D"/>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3F338D"/>
    <w:pPr>
      <w:pBdr>
        <w:bottom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rsid w:val="003F338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F338D"/>
    <w:pPr>
      <w:pBdr>
        <w:top w:val="single" w:sz="6" w:space="1" w:color="auto"/>
      </w:pBdr>
      <w:jc w:val="center"/>
    </w:pPr>
    <w:rPr>
      <w:vanish/>
      <w:sz w:val="16"/>
      <w:szCs w:val="16"/>
    </w:rPr>
  </w:style>
  <w:style w:type="character" w:customStyle="1" w:styleId="gridfont1">
    <w:name w:val="gridfont1"/>
    <w:basedOn w:val="DefaultParagraphFont"/>
    <w:rsid w:val="003F338D"/>
    <w:rPr>
      <w:rFonts w:ascii="Verdana" w:hAnsi="Verdana" w:hint="default"/>
      <w:sz w:val="15"/>
      <w:szCs w:val="15"/>
    </w:rPr>
  </w:style>
  <w:style w:type="character" w:styleId="EndnoteReference">
    <w:name w:val="endnote reference"/>
    <w:uiPriority w:val="99"/>
    <w:rsid w:val="00145421"/>
    <w:rPr>
      <w:vertAlign w:val="superscript"/>
    </w:rPr>
  </w:style>
  <w:style w:type="character" w:customStyle="1" w:styleId="rollcall">
    <w:name w:val="rollcall"/>
    <w:basedOn w:val="DefaultParagraphFont"/>
    <w:rsid w:val="00FA1865"/>
  </w:style>
  <w:style w:type="character" w:customStyle="1" w:styleId="rollcallheader1">
    <w:name w:val="rollcallheader1"/>
    <w:rsid w:val="00FA1865"/>
    <w:rPr>
      <w:sz w:val="15"/>
      <w:szCs w:val="15"/>
    </w:rPr>
  </w:style>
  <w:style w:type="character" w:customStyle="1" w:styleId="NormalBold">
    <w:name w:val="Normal Bold"/>
    <w:rsid w:val="00FC66FF"/>
    <w:rPr>
      <w:rFonts w:ascii="Futura Std Book" w:hAnsi="Futura Std Book"/>
      <w:b/>
      <w:color w:val="212A60"/>
      <w:sz w:val="20"/>
    </w:rPr>
  </w:style>
  <w:style w:type="paragraph" w:customStyle="1" w:styleId="ActionStrategy">
    <w:name w:val="Action Strategy"/>
    <w:basedOn w:val="Normal"/>
    <w:qFormat/>
    <w:rsid w:val="00FC66FF"/>
    <w:pPr>
      <w:numPr>
        <w:numId w:val="6"/>
      </w:numPr>
      <w:tabs>
        <w:tab w:val="left" w:pos="720"/>
      </w:tabs>
      <w:spacing w:before="180" w:after="120"/>
      <w:jc w:val="both"/>
    </w:pPr>
    <w:rPr>
      <w:rFonts w:ascii="Futura Std Book" w:hAnsi="Futura Std Book" w:cs="Times New Roman"/>
      <w:b/>
      <w:noProof/>
      <w:color w:val="632423"/>
      <w:sz w:val="25"/>
      <w:szCs w:val="25"/>
    </w:rPr>
  </w:style>
  <w:style w:type="paragraph" w:customStyle="1" w:styleId="Bullet1">
    <w:name w:val="Bullet 1"/>
    <w:basedOn w:val="ListParagraph"/>
    <w:qFormat/>
    <w:rsid w:val="00AF7798"/>
    <w:pPr>
      <w:numPr>
        <w:numId w:val="9"/>
      </w:numPr>
      <w:spacing w:line="251" w:lineRule="exact"/>
      <w:ind w:left="1260" w:right="-20" w:hanging="450"/>
    </w:pPr>
  </w:style>
  <w:style w:type="paragraph" w:customStyle="1" w:styleId="GoalDescription">
    <w:name w:val="Goal Description"/>
    <w:basedOn w:val="Heading3"/>
    <w:qFormat/>
    <w:rsid w:val="00FC66FF"/>
    <w:pPr>
      <w:keepNext w:val="0"/>
      <w:spacing w:before="440" w:after="320" w:line="276" w:lineRule="auto"/>
      <w:ind w:left="1354" w:hanging="1354"/>
      <w:jc w:val="both"/>
    </w:pPr>
    <w:rPr>
      <w:rFonts w:ascii="Futura Std Medium" w:eastAsia="Calibri" w:hAnsi="Futura Std Medium" w:cs="Futura Std Medium"/>
      <w:bCs w:val="0"/>
      <w:color w:val="212A60"/>
      <w:spacing w:val="20"/>
      <w:sz w:val="32"/>
      <w:szCs w:val="23"/>
    </w:rPr>
  </w:style>
  <w:style w:type="paragraph" w:customStyle="1" w:styleId="Bullet2">
    <w:name w:val="Bullet 2"/>
    <w:qFormat/>
    <w:rsid w:val="00FC66FF"/>
    <w:pPr>
      <w:numPr>
        <w:numId w:val="4"/>
      </w:numPr>
      <w:spacing w:after="120"/>
      <w:jc w:val="both"/>
    </w:pPr>
    <w:rPr>
      <w:rFonts w:ascii="Futura Std Book" w:hAnsi="Futura Std Book" w:cs="Futura Std Medium"/>
      <w:sz w:val="21"/>
      <w:szCs w:val="21"/>
    </w:rPr>
  </w:style>
  <w:style w:type="paragraph" w:customStyle="1" w:styleId="Actions">
    <w:name w:val="Actions"/>
    <w:basedOn w:val="Bullet1"/>
    <w:qFormat/>
    <w:rsid w:val="00FC66FF"/>
    <w:pPr>
      <w:numPr>
        <w:numId w:val="5"/>
      </w:numPr>
      <w:contextualSpacing/>
    </w:pPr>
    <w:rPr>
      <w:color w:val="000000"/>
    </w:rPr>
  </w:style>
  <w:style w:type="paragraph" w:styleId="EndnoteText">
    <w:name w:val="endnote text"/>
    <w:basedOn w:val="Normal"/>
    <w:link w:val="EndnoteTextChar"/>
    <w:uiPriority w:val="99"/>
    <w:semiHidden/>
    <w:unhideWhenUsed/>
    <w:rsid w:val="00FC66FF"/>
    <w:rPr>
      <w:rFonts w:ascii="Calibri" w:hAnsi="Calibri" w:cs="Times New Roman"/>
      <w:sz w:val="20"/>
      <w:szCs w:val="20"/>
    </w:rPr>
  </w:style>
  <w:style w:type="character" w:customStyle="1" w:styleId="EndnoteTextChar">
    <w:name w:val="Endnote Text Char"/>
    <w:basedOn w:val="DefaultParagraphFont"/>
    <w:link w:val="EndnoteText"/>
    <w:uiPriority w:val="99"/>
    <w:semiHidden/>
    <w:rsid w:val="00FC66FF"/>
    <w:rPr>
      <w:rFonts w:eastAsia="Times New Roman"/>
    </w:rPr>
  </w:style>
  <w:style w:type="paragraph" w:customStyle="1" w:styleId="TableText">
    <w:name w:val="Table Text"/>
    <w:uiPriority w:val="99"/>
    <w:rsid w:val="005B5684"/>
    <w:pPr>
      <w:snapToGrid w:val="0"/>
    </w:pPr>
    <w:rPr>
      <w:rFonts w:ascii="Times New Roman" w:eastAsia="Times New Roman" w:hAnsi="Times New Roman"/>
      <w:color w:val="000000"/>
      <w:sz w:val="24"/>
    </w:rPr>
  </w:style>
  <w:style w:type="paragraph" w:customStyle="1" w:styleId="NoteLevel1">
    <w:name w:val="Note Level 1"/>
    <w:basedOn w:val="Normal"/>
    <w:uiPriority w:val="99"/>
    <w:rsid w:val="005B5684"/>
    <w:pPr>
      <w:keepNext/>
      <w:widowControl w:val="0"/>
      <w:tabs>
        <w:tab w:val="num" w:pos="0"/>
      </w:tabs>
      <w:snapToGrid w:val="0"/>
      <w:contextualSpacing/>
      <w:outlineLvl w:val="0"/>
    </w:pPr>
    <w:rPr>
      <w:rFonts w:ascii="Verdana" w:eastAsia="MS Gothic" w:hAnsi="Verdana" w:cs="Times New Roman"/>
      <w:sz w:val="24"/>
      <w:szCs w:val="20"/>
    </w:rPr>
  </w:style>
  <w:style w:type="table" w:customStyle="1" w:styleId="LightList1">
    <w:name w:val="Light List1"/>
    <w:basedOn w:val="TableNormal"/>
    <w:uiPriority w:val="61"/>
    <w:rsid w:val="005B568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5B5684"/>
    <w:rPr>
      <w:sz w:val="22"/>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0" w:beforeAutospacing="0" w:afterLines="0" w:after="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CPText">
    <w:name w:val="CP Text"/>
    <w:basedOn w:val="Normal"/>
    <w:link w:val="CPTextChar"/>
    <w:qFormat/>
    <w:rsid w:val="002C6A4B"/>
    <w:pPr>
      <w:ind w:left="720"/>
    </w:pPr>
  </w:style>
  <w:style w:type="character" w:customStyle="1" w:styleId="CPTextChar">
    <w:name w:val="CP Text Char"/>
    <w:basedOn w:val="DefaultParagraphFont"/>
    <w:link w:val="CPText"/>
    <w:rsid w:val="002C6A4B"/>
    <w:rPr>
      <w:rFonts w:ascii="Arial" w:eastAsia="Times New Roman" w:hAnsi="Arial" w:cs="Arial"/>
      <w:sz w:val="22"/>
      <w:szCs w:val="22"/>
    </w:rPr>
  </w:style>
  <w:style w:type="paragraph" w:styleId="ListBullet">
    <w:name w:val="List Bullet"/>
    <w:basedOn w:val="List"/>
    <w:unhideWhenUsed/>
    <w:rsid w:val="00303E76"/>
    <w:pPr>
      <w:numPr>
        <w:numId w:val="7"/>
      </w:numPr>
      <w:tabs>
        <w:tab w:val="clear" w:pos="720"/>
      </w:tabs>
      <w:overflowPunct w:val="0"/>
      <w:autoSpaceDE w:val="0"/>
      <w:autoSpaceDN w:val="0"/>
      <w:adjustRightInd w:val="0"/>
      <w:spacing w:line="240" w:lineRule="atLeast"/>
      <w:contextualSpacing w:val="0"/>
    </w:pPr>
    <w:rPr>
      <w:rFonts w:ascii="Garamond" w:hAnsi="Garamond" w:cs="Times New Roman"/>
      <w:color w:val="000000"/>
      <w:szCs w:val="24"/>
    </w:rPr>
  </w:style>
  <w:style w:type="paragraph" w:styleId="ListNumber">
    <w:name w:val="List Number"/>
    <w:aliases w:val="List Number Char1,List Number Char Char"/>
    <w:basedOn w:val="List"/>
    <w:semiHidden/>
    <w:unhideWhenUsed/>
    <w:rsid w:val="00303E76"/>
    <w:pPr>
      <w:overflowPunct w:val="0"/>
      <w:autoSpaceDE w:val="0"/>
      <w:autoSpaceDN w:val="0"/>
      <w:adjustRightInd w:val="0"/>
      <w:spacing w:line="240" w:lineRule="atLeast"/>
      <w:ind w:left="0" w:right="720" w:firstLine="0"/>
      <w:contextualSpacing w:val="0"/>
    </w:pPr>
    <w:rPr>
      <w:rFonts w:ascii="Garamond" w:hAnsi="Garamond" w:cs="Times New Roman"/>
      <w:color w:val="000000"/>
      <w:szCs w:val="24"/>
    </w:rPr>
  </w:style>
  <w:style w:type="character" w:customStyle="1" w:styleId="answersChar">
    <w:name w:val="answers Char"/>
    <w:basedOn w:val="DefaultParagraphFont"/>
    <w:link w:val="answers"/>
    <w:locked/>
    <w:rsid w:val="00303E76"/>
    <w:rPr>
      <w:rFonts w:ascii="Arial" w:hAnsi="Arial" w:cs="Arial"/>
      <w:color w:val="000000"/>
      <w:sz w:val="22"/>
      <w:szCs w:val="22"/>
    </w:rPr>
  </w:style>
  <w:style w:type="paragraph" w:customStyle="1" w:styleId="answers">
    <w:name w:val="answers"/>
    <w:basedOn w:val="Normal"/>
    <w:link w:val="answersChar"/>
    <w:qFormat/>
    <w:rsid w:val="00303E76"/>
    <w:pPr>
      <w:overflowPunct w:val="0"/>
      <w:autoSpaceDE w:val="0"/>
      <w:autoSpaceDN w:val="0"/>
      <w:adjustRightInd w:val="0"/>
      <w:spacing w:line="240" w:lineRule="atLeast"/>
      <w:ind w:left="810"/>
    </w:pPr>
    <w:rPr>
      <w:rFonts w:eastAsia="Calibri"/>
      <w:color w:val="000000"/>
    </w:rPr>
  </w:style>
  <w:style w:type="character" w:customStyle="1" w:styleId="readinessquestionChar">
    <w:name w:val="readinessquestion Char"/>
    <w:basedOn w:val="DefaultParagraphFont"/>
    <w:link w:val="readinessquestion"/>
    <w:locked/>
    <w:rsid w:val="00CF351B"/>
    <w:rPr>
      <w:rFonts w:ascii="Garamond" w:hAnsi="Garamond" w:cs="Arial"/>
      <w:color w:val="000000"/>
      <w:sz w:val="26"/>
      <w:szCs w:val="22"/>
    </w:rPr>
  </w:style>
  <w:style w:type="paragraph" w:customStyle="1" w:styleId="readinessquestion">
    <w:name w:val="readinessquestion"/>
    <w:basedOn w:val="Normal"/>
    <w:link w:val="readinessquestionChar"/>
    <w:qFormat/>
    <w:rsid w:val="00CF351B"/>
    <w:pPr>
      <w:numPr>
        <w:numId w:val="8"/>
      </w:numPr>
      <w:overflowPunct w:val="0"/>
      <w:autoSpaceDE w:val="0"/>
      <w:autoSpaceDN w:val="0"/>
      <w:adjustRightInd w:val="0"/>
      <w:spacing w:line="240" w:lineRule="atLeast"/>
      <w:ind w:left="270"/>
    </w:pPr>
    <w:rPr>
      <w:rFonts w:ascii="Garamond" w:eastAsia="Calibri" w:hAnsi="Garamond"/>
      <w:color w:val="000000"/>
      <w:sz w:val="26"/>
    </w:rPr>
  </w:style>
  <w:style w:type="character" w:customStyle="1" w:styleId="ListNumberCharCharChar">
    <w:name w:val="List Number Char Char Char"/>
    <w:basedOn w:val="DefaultParagraphFont"/>
    <w:rsid w:val="00303E76"/>
    <w:rPr>
      <w:rFonts w:ascii="Garamond" w:hAnsi="Garamond" w:hint="default"/>
      <w:noProof w:val="0"/>
      <w:color w:val="000000"/>
      <w:sz w:val="22"/>
      <w:szCs w:val="24"/>
      <w:lang w:val="en-US" w:eastAsia="en-US" w:bidi="ar-SA"/>
    </w:rPr>
  </w:style>
  <w:style w:type="paragraph" w:styleId="List">
    <w:name w:val="List"/>
    <w:basedOn w:val="Normal"/>
    <w:uiPriority w:val="99"/>
    <w:semiHidden/>
    <w:unhideWhenUsed/>
    <w:rsid w:val="00303E76"/>
    <w:pPr>
      <w:ind w:left="360" w:hanging="360"/>
      <w:contextualSpacing/>
    </w:pPr>
  </w:style>
  <w:style w:type="paragraph" w:customStyle="1" w:styleId="RomanBullets">
    <w:name w:val="Roman Bullets"/>
    <w:basedOn w:val="ListParagraph"/>
    <w:link w:val="RomanBulletsChar"/>
    <w:qFormat/>
    <w:rsid w:val="00575CC2"/>
    <w:pPr>
      <w:numPr>
        <w:numId w:val="10"/>
      </w:numPr>
      <w:ind w:left="630" w:hanging="360"/>
    </w:pPr>
    <w:rPr>
      <w:b/>
      <w:color w:val="000000" w:themeColor="text1"/>
    </w:rPr>
  </w:style>
  <w:style w:type="character" w:styleId="PlaceholderText">
    <w:name w:val="Placeholder Text"/>
    <w:basedOn w:val="DefaultParagraphFont"/>
    <w:uiPriority w:val="99"/>
    <w:semiHidden/>
    <w:rsid w:val="00454230"/>
    <w:rPr>
      <w:color w:val="808080"/>
    </w:rPr>
  </w:style>
  <w:style w:type="character" w:customStyle="1" w:styleId="ListParagraphChar">
    <w:name w:val="List Paragraph Char"/>
    <w:basedOn w:val="DefaultParagraphFont"/>
    <w:link w:val="ListParagraph"/>
    <w:uiPriority w:val="34"/>
    <w:rsid w:val="00575CC2"/>
    <w:rPr>
      <w:rFonts w:ascii="Arial" w:hAnsi="Arial" w:cs="Arial"/>
      <w:sz w:val="22"/>
      <w:szCs w:val="22"/>
    </w:rPr>
  </w:style>
  <w:style w:type="character" w:customStyle="1" w:styleId="RomanBulletsChar">
    <w:name w:val="Roman Bullets Char"/>
    <w:basedOn w:val="ListParagraphChar"/>
    <w:link w:val="RomanBullets"/>
    <w:rsid w:val="00575CC2"/>
    <w:rPr>
      <w:rFonts w:ascii="Arial" w:hAnsi="Arial" w:cs="Arial"/>
      <w:b/>
      <w:color w:val="000000" w:themeColor="text1"/>
      <w:sz w:val="22"/>
      <w:szCs w:val="22"/>
    </w:rPr>
  </w:style>
  <w:style w:type="table" w:customStyle="1" w:styleId="TableGrid1">
    <w:name w:val="Table Grid1"/>
    <w:basedOn w:val="TableNormal"/>
    <w:next w:val="TableGrid"/>
    <w:uiPriority w:val="59"/>
    <w:rsid w:val="002D5BF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47856">
      <w:bodyDiv w:val="1"/>
      <w:marLeft w:val="0"/>
      <w:marRight w:val="0"/>
      <w:marTop w:val="0"/>
      <w:marBottom w:val="0"/>
      <w:divBdr>
        <w:top w:val="none" w:sz="0" w:space="0" w:color="auto"/>
        <w:left w:val="none" w:sz="0" w:space="0" w:color="auto"/>
        <w:bottom w:val="none" w:sz="0" w:space="0" w:color="auto"/>
        <w:right w:val="none" w:sz="0" w:space="0" w:color="auto"/>
      </w:divBdr>
    </w:div>
    <w:div w:id="159740593">
      <w:bodyDiv w:val="1"/>
      <w:marLeft w:val="0"/>
      <w:marRight w:val="0"/>
      <w:marTop w:val="0"/>
      <w:marBottom w:val="0"/>
      <w:divBdr>
        <w:top w:val="none" w:sz="0" w:space="0" w:color="auto"/>
        <w:left w:val="none" w:sz="0" w:space="0" w:color="auto"/>
        <w:bottom w:val="none" w:sz="0" w:space="0" w:color="auto"/>
        <w:right w:val="none" w:sz="0" w:space="0" w:color="auto"/>
      </w:divBdr>
    </w:div>
    <w:div w:id="214900523">
      <w:bodyDiv w:val="1"/>
      <w:marLeft w:val="0"/>
      <w:marRight w:val="0"/>
      <w:marTop w:val="0"/>
      <w:marBottom w:val="0"/>
      <w:divBdr>
        <w:top w:val="none" w:sz="0" w:space="0" w:color="auto"/>
        <w:left w:val="none" w:sz="0" w:space="0" w:color="auto"/>
        <w:bottom w:val="none" w:sz="0" w:space="0" w:color="auto"/>
        <w:right w:val="none" w:sz="0" w:space="0" w:color="auto"/>
      </w:divBdr>
    </w:div>
    <w:div w:id="259145669">
      <w:bodyDiv w:val="1"/>
      <w:marLeft w:val="0"/>
      <w:marRight w:val="0"/>
      <w:marTop w:val="0"/>
      <w:marBottom w:val="0"/>
      <w:divBdr>
        <w:top w:val="none" w:sz="0" w:space="0" w:color="auto"/>
        <w:left w:val="none" w:sz="0" w:space="0" w:color="auto"/>
        <w:bottom w:val="none" w:sz="0" w:space="0" w:color="auto"/>
        <w:right w:val="none" w:sz="0" w:space="0" w:color="auto"/>
      </w:divBdr>
    </w:div>
    <w:div w:id="476921901">
      <w:bodyDiv w:val="1"/>
      <w:marLeft w:val="0"/>
      <w:marRight w:val="0"/>
      <w:marTop w:val="0"/>
      <w:marBottom w:val="0"/>
      <w:divBdr>
        <w:top w:val="none" w:sz="0" w:space="0" w:color="auto"/>
        <w:left w:val="none" w:sz="0" w:space="0" w:color="auto"/>
        <w:bottom w:val="none" w:sz="0" w:space="0" w:color="auto"/>
        <w:right w:val="none" w:sz="0" w:space="0" w:color="auto"/>
      </w:divBdr>
      <w:divsChild>
        <w:div w:id="1604412927">
          <w:marLeft w:val="0"/>
          <w:marRight w:val="0"/>
          <w:marTop w:val="45"/>
          <w:marBottom w:val="0"/>
          <w:divBdr>
            <w:top w:val="none" w:sz="0" w:space="0" w:color="auto"/>
            <w:left w:val="none" w:sz="0" w:space="0" w:color="auto"/>
            <w:bottom w:val="none" w:sz="0" w:space="0" w:color="auto"/>
            <w:right w:val="none" w:sz="0" w:space="0" w:color="auto"/>
          </w:divBdr>
          <w:divsChild>
            <w:div w:id="1108542917">
              <w:marLeft w:val="0"/>
              <w:marRight w:val="0"/>
              <w:marTop w:val="0"/>
              <w:marBottom w:val="0"/>
              <w:divBdr>
                <w:top w:val="none" w:sz="0" w:space="0" w:color="auto"/>
                <w:left w:val="none" w:sz="0" w:space="0" w:color="auto"/>
                <w:bottom w:val="none" w:sz="0" w:space="0" w:color="auto"/>
                <w:right w:val="none" w:sz="0" w:space="0" w:color="auto"/>
              </w:divBdr>
              <w:divsChild>
                <w:div w:id="128176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174487">
      <w:bodyDiv w:val="1"/>
      <w:marLeft w:val="0"/>
      <w:marRight w:val="0"/>
      <w:marTop w:val="0"/>
      <w:marBottom w:val="0"/>
      <w:divBdr>
        <w:top w:val="none" w:sz="0" w:space="0" w:color="auto"/>
        <w:left w:val="none" w:sz="0" w:space="0" w:color="auto"/>
        <w:bottom w:val="none" w:sz="0" w:space="0" w:color="auto"/>
        <w:right w:val="none" w:sz="0" w:space="0" w:color="auto"/>
      </w:divBdr>
    </w:div>
    <w:div w:id="501892110">
      <w:bodyDiv w:val="1"/>
      <w:marLeft w:val="0"/>
      <w:marRight w:val="0"/>
      <w:marTop w:val="0"/>
      <w:marBottom w:val="0"/>
      <w:divBdr>
        <w:top w:val="none" w:sz="0" w:space="0" w:color="auto"/>
        <w:left w:val="none" w:sz="0" w:space="0" w:color="auto"/>
        <w:bottom w:val="none" w:sz="0" w:space="0" w:color="auto"/>
        <w:right w:val="none" w:sz="0" w:space="0" w:color="auto"/>
      </w:divBdr>
    </w:div>
    <w:div w:id="525290010">
      <w:bodyDiv w:val="1"/>
      <w:marLeft w:val="0"/>
      <w:marRight w:val="0"/>
      <w:marTop w:val="0"/>
      <w:marBottom w:val="0"/>
      <w:divBdr>
        <w:top w:val="none" w:sz="0" w:space="0" w:color="auto"/>
        <w:left w:val="none" w:sz="0" w:space="0" w:color="auto"/>
        <w:bottom w:val="none" w:sz="0" w:space="0" w:color="auto"/>
        <w:right w:val="none" w:sz="0" w:space="0" w:color="auto"/>
      </w:divBdr>
    </w:div>
    <w:div w:id="525362740">
      <w:bodyDiv w:val="1"/>
      <w:marLeft w:val="0"/>
      <w:marRight w:val="0"/>
      <w:marTop w:val="0"/>
      <w:marBottom w:val="0"/>
      <w:divBdr>
        <w:top w:val="none" w:sz="0" w:space="0" w:color="auto"/>
        <w:left w:val="none" w:sz="0" w:space="0" w:color="auto"/>
        <w:bottom w:val="none" w:sz="0" w:space="0" w:color="auto"/>
        <w:right w:val="none" w:sz="0" w:space="0" w:color="auto"/>
      </w:divBdr>
    </w:div>
    <w:div w:id="557742574">
      <w:bodyDiv w:val="1"/>
      <w:marLeft w:val="0"/>
      <w:marRight w:val="0"/>
      <w:marTop w:val="0"/>
      <w:marBottom w:val="0"/>
      <w:divBdr>
        <w:top w:val="none" w:sz="0" w:space="0" w:color="auto"/>
        <w:left w:val="none" w:sz="0" w:space="0" w:color="auto"/>
        <w:bottom w:val="none" w:sz="0" w:space="0" w:color="auto"/>
        <w:right w:val="none" w:sz="0" w:space="0" w:color="auto"/>
      </w:divBdr>
    </w:div>
    <w:div w:id="590967798">
      <w:bodyDiv w:val="1"/>
      <w:marLeft w:val="0"/>
      <w:marRight w:val="0"/>
      <w:marTop w:val="0"/>
      <w:marBottom w:val="0"/>
      <w:divBdr>
        <w:top w:val="none" w:sz="0" w:space="0" w:color="auto"/>
        <w:left w:val="none" w:sz="0" w:space="0" w:color="auto"/>
        <w:bottom w:val="none" w:sz="0" w:space="0" w:color="auto"/>
        <w:right w:val="none" w:sz="0" w:space="0" w:color="auto"/>
      </w:divBdr>
      <w:divsChild>
        <w:div w:id="1308437932">
          <w:marLeft w:val="0"/>
          <w:marRight w:val="0"/>
          <w:marTop w:val="0"/>
          <w:marBottom w:val="0"/>
          <w:divBdr>
            <w:top w:val="none" w:sz="0" w:space="0" w:color="auto"/>
            <w:left w:val="none" w:sz="0" w:space="0" w:color="auto"/>
            <w:bottom w:val="none" w:sz="0" w:space="0" w:color="auto"/>
            <w:right w:val="none" w:sz="0" w:space="0" w:color="auto"/>
          </w:divBdr>
          <w:divsChild>
            <w:div w:id="1910142416">
              <w:marLeft w:val="0"/>
              <w:marRight w:val="0"/>
              <w:marTop w:val="100"/>
              <w:marBottom w:val="0"/>
              <w:divBdr>
                <w:top w:val="none" w:sz="0" w:space="0" w:color="auto"/>
                <w:left w:val="none" w:sz="0" w:space="0" w:color="auto"/>
                <w:bottom w:val="none" w:sz="0" w:space="0" w:color="auto"/>
                <w:right w:val="none" w:sz="0" w:space="0" w:color="auto"/>
              </w:divBdr>
              <w:divsChild>
                <w:div w:id="1297376549">
                  <w:marLeft w:val="24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495542">
      <w:bodyDiv w:val="1"/>
      <w:marLeft w:val="0"/>
      <w:marRight w:val="0"/>
      <w:marTop w:val="0"/>
      <w:marBottom w:val="0"/>
      <w:divBdr>
        <w:top w:val="none" w:sz="0" w:space="0" w:color="auto"/>
        <w:left w:val="none" w:sz="0" w:space="0" w:color="auto"/>
        <w:bottom w:val="none" w:sz="0" w:space="0" w:color="auto"/>
        <w:right w:val="none" w:sz="0" w:space="0" w:color="auto"/>
      </w:divBdr>
    </w:div>
    <w:div w:id="665596163">
      <w:bodyDiv w:val="1"/>
      <w:marLeft w:val="0"/>
      <w:marRight w:val="0"/>
      <w:marTop w:val="0"/>
      <w:marBottom w:val="0"/>
      <w:divBdr>
        <w:top w:val="none" w:sz="0" w:space="0" w:color="auto"/>
        <w:left w:val="none" w:sz="0" w:space="0" w:color="auto"/>
        <w:bottom w:val="none" w:sz="0" w:space="0" w:color="auto"/>
        <w:right w:val="none" w:sz="0" w:space="0" w:color="auto"/>
      </w:divBdr>
    </w:div>
    <w:div w:id="680474348">
      <w:bodyDiv w:val="1"/>
      <w:marLeft w:val="0"/>
      <w:marRight w:val="0"/>
      <w:marTop w:val="0"/>
      <w:marBottom w:val="0"/>
      <w:divBdr>
        <w:top w:val="none" w:sz="0" w:space="0" w:color="auto"/>
        <w:left w:val="none" w:sz="0" w:space="0" w:color="auto"/>
        <w:bottom w:val="none" w:sz="0" w:space="0" w:color="auto"/>
        <w:right w:val="none" w:sz="0" w:space="0" w:color="auto"/>
      </w:divBdr>
    </w:div>
    <w:div w:id="686061245">
      <w:bodyDiv w:val="1"/>
      <w:marLeft w:val="0"/>
      <w:marRight w:val="0"/>
      <w:marTop w:val="0"/>
      <w:marBottom w:val="0"/>
      <w:divBdr>
        <w:top w:val="none" w:sz="0" w:space="0" w:color="auto"/>
        <w:left w:val="none" w:sz="0" w:space="0" w:color="auto"/>
        <w:bottom w:val="none" w:sz="0" w:space="0" w:color="auto"/>
        <w:right w:val="none" w:sz="0" w:space="0" w:color="auto"/>
      </w:divBdr>
    </w:div>
    <w:div w:id="704601434">
      <w:bodyDiv w:val="1"/>
      <w:marLeft w:val="0"/>
      <w:marRight w:val="0"/>
      <w:marTop w:val="0"/>
      <w:marBottom w:val="0"/>
      <w:divBdr>
        <w:top w:val="none" w:sz="0" w:space="0" w:color="auto"/>
        <w:left w:val="none" w:sz="0" w:space="0" w:color="auto"/>
        <w:bottom w:val="none" w:sz="0" w:space="0" w:color="auto"/>
        <w:right w:val="none" w:sz="0" w:space="0" w:color="auto"/>
      </w:divBdr>
    </w:div>
    <w:div w:id="840973088">
      <w:bodyDiv w:val="1"/>
      <w:marLeft w:val="0"/>
      <w:marRight w:val="0"/>
      <w:marTop w:val="0"/>
      <w:marBottom w:val="0"/>
      <w:divBdr>
        <w:top w:val="none" w:sz="0" w:space="0" w:color="auto"/>
        <w:left w:val="none" w:sz="0" w:space="0" w:color="auto"/>
        <w:bottom w:val="none" w:sz="0" w:space="0" w:color="auto"/>
        <w:right w:val="none" w:sz="0" w:space="0" w:color="auto"/>
      </w:divBdr>
    </w:div>
    <w:div w:id="852840527">
      <w:bodyDiv w:val="1"/>
      <w:marLeft w:val="0"/>
      <w:marRight w:val="0"/>
      <w:marTop w:val="0"/>
      <w:marBottom w:val="0"/>
      <w:divBdr>
        <w:top w:val="none" w:sz="0" w:space="0" w:color="auto"/>
        <w:left w:val="none" w:sz="0" w:space="0" w:color="auto"/>
        <w:bottom w:val="none" w:sz="0" w:space="0" w:color="auto"/>
        <w:right w:val="none" w:sz="0" w:space="0" w:color="auto"/>
      </w:divBdr>
    </w:div>
    <w:div w:id="859120608">
      <w:bodyDiv w:val="1"/>
      <w:marLeft w:val="0"/>
      <w:marRight w:val="0"/>
      <w:marTop w:val="0"/>
      <w:marBottom w:val="0"/>
      <w:divBdr>
        <w:top w:val="none" w:sz="0" w:space="0" w:color="auto"/>
        <w:left w:val="none" w:sz="0" w:space="0" w:color="auto"/>
        <w:bottom w:val="none" w:sz="0" w:space="0" w:color="auto"/>
        <w:right w:val="none" w:sz="0" w:space="0" w:color="auto"/>
      </w:divBdr>
    </w:div>
    <w:div w:id="887302956">
      <w:bodyDiv w:val="1"/>
      <w:marLeft w:val="0"/>
      <w:marRight w:val="0"/>
      <w:marTop w:val="0"/>
      <w:marBottom w:val="0"/>
      <w:divBdr>
        <w:top w:val="none" w:sz="0" w:space="0" w:color="auto"/>
        <w:left w:val="none" w:sz="0" w:space="0" w:color="auto"/>
        <w:bottom w:val="none" w:sz="0" w:space="0" w:color="auto"/>
        <w:right w:val="none" w:sz="0" w:space="0" w:color="auto"/>
      </w:divBdr>
    </w:div>
    <w:div w:id="990257114">
      <w:bodyDiv w:val="1"/>
      <w:marLeft w:val="0"/>
      <w:marRight w:val="0"/>
      <w:marTop w:val="0"/>
      <w:marBottom w:val="0"/>
      <w:divBdr>
        <w:top w:val="none" w:sz="0" w:space="0" w:color="auto"/>
        <w:left w:val="none" w:sz="0" w:space="0" w:color="auto"/>
        <w:bottom w:val="none" w:sz="0" w:space="0" w:color="auto"/>
        <w:right w:val="none" w:sz="0" w:space="0" w:color="auto"/>
      </w:divBdr>
    </w:div>
    <w:div w:id="1019740470">
      <w:bodyDiv w:val="1"/>
      <w:marLeft w:val="0"/>
      <w:marRight w:val="0"/>
      <w:marTop w:val="0"/>
      <w:marBottom w:val="0"/>
      <w:divBdr>
        <w:top w:val="none" w:sz="0" w:space="0" w:color="auto"/>
        <w:left w:val="none" w:sz="0" w:space="0" w:color="auto"/>
        <w:bottom w:val="none" w:sz="0" w:space="0" w:color="auto"/>
        <w:right w:val="none" w:sz="0" w:space="0" w:color="auto"/>
      </w:divBdr>
    </w:div>
    <w:div w:id="1050882958">
      <w:bodyDiv w:val="1"/>
      <w:marLeft w:val="0"/>
      <w:marRight w:val="0"/>
      <w:marTop w:val="0"/>
      <w:marBottom w:val="0"/>
      <w:divBdr>
        <w:top w:val="none" w:sz="0" w:space="0" w:color="auto"/>
        <w:left w:val="none" w:sz="0" w:space="0" w:color="auto"/>
        <w:bottom w:val="none" w:sz="0" w:space="0" w:color="auto"/>
        <w:right w:val="none" w:sz="0" w:space="0" w:color="auto"/>
      </w:divBdr>
    </w:div>
    <w:div w:id="1062603606">
      <w:bodyDiv w:val="1"/>
      <w:marLeft w:val="0"/>
      <w:marRight w:val="0"/>
      <w:marTop w:val="0"/>
      <w:marBottom w:val="0"/>
      <w:divBdr>
        <w:top w:val="none" w:sz="0" w:space="0" w:color="auto"/>
        <w:left w:val="none" w:sz="0" w:space="0" w:color="auto"/>
        <w:bottom w:val="none" w:sz="0" w:space="0" w:color="auto"/>
        <w:right w:val="none" w:sz="0" w:space="0" w:color="auto"/>
      </w:divBdr>
    </w:div>
    <w:div w:id="1139877319">
      <w:bodyDiv w:val="1"/>
      <w:marLeft w:val="0"/>
      <w:marRight w:val="0"/>
      <w:marTop w:val="0"/>
      <w:marBottom w:val="0"/>
      <w:divBdr>
        <w:top w:val="none" w:sz="0" w:space="0" w:color="auto"/>
        <w:left w:val="none" w:sz="0" w:space="0" w:color="auto"/>
        <w:bottom w:val="none" w:sz="0" w:space="0" w:color="auto"/>
        <w:right w:val="none" w:sz="0" w:space="0" w:color="auto"/>
      </w:divBdr>
    </w:div>
    <w:div w:id="1224757946">
      <w:bodyDiv w:val="1"/>
      <w:marLeft w:val="0"/>
      <w:marRight w:val="0"/>
      <w:marTop w:val="0"/>
      <w:marBottom w:val="0"/>
      <w:divBdr>
        <w:top w:val="none" w:sz="0" w:space="0" w:color="auto"/>
        <w:left w:val="none" w:sz="0" w:space="0" w:color="auto"/>
        <w:bottom w:val="none" w:sz="0" w:space="0" w:color="auto"/>
        <w:right w:val="none" w:sz="0" w:space="0" w:color="auto"/>
      </w:divBdr>
    </w:div>
    <w:div w:id="1254171134">
      <w:bodyDiv w:val="1"/>
      <w:marLeft w:val="0"/>
      <w:marRight w:val="0"/>
      <w:marTop w:val="0"/>
      <w:marBottom w:val="0"/>
      <w:divBdr>
        <w:top w:val="none" w:sz="0" w:space="0" w:color="auto"/>
        <w:left w:val="none" w:sz="0" w:space="0" w:color="auto"/>
        <w:bottom w:val="none" w:sz="0" w:space="0" w:color="auto"/>
        <w:right w:val="none" w:sz="0" w:space="0" w:color="auto"/>
      </w:divBdr>
    </w:div>
    <w:div w:id="1314026117">
      <w:bodyDiv w:val="1"/>
      <w:marLeft w:val="0"/>
      <w:marRight w:val="0"/>
      <w:marTop w:val="0"/>
      <w:marBottom w:val="0"/>
      <w:divBdr>
        <w:top w:val="none" w:sz="0" w:space="0" w:color="auto"/>
        <w:left w:val="none" w:sz="0" w:space="0" w:color="auto"/>
        <w:bottom w:val="none" w:sz="0" w:space="0" w:color="auto"/>
        <w:right w:val="none" w:sz="0" w:space="0" w:color="auto"/>
      </w:divBdr>
    </w:div>
    <w:div w:id="1366952905">
      <w:bodyDiv w:val="1"/>
      <w:marLeft w:val="0"/>
      <w:marRight w:val="0"/>
      <w:marTop w:val="0"/>
      <w:marBottom w:val="0"/>
      <w:divBdr>
        <w:top w:val="none" w:sz="0" w:space="0" w:color="auto"/>
        <w:left w:val="none" w:sz="0" w:space="0" w:color="auto"/>
        <w:bottom w:val="none" w:sz="0" w:space="0" w:color="auto"/>
        <w:right w:val="none" w:sz="0" w:space="0" w:color="auto"/>
      </w:divBdr>
    </w:div>
    <w:div w:id="1373918395">
      <w:bodyDiv w:val="1"/>
      <w:marLeft w:val="0"/>
      <w:marRight w:val="0"/>
      <w:marTop w:val="0"/>
      <w:marBottom w:val="0"/>
      <w:divBdr>
        <w:top w:val="none" w:sz="0" w:space="0" w:color="auto"/>
        <w:left w:val="none" w:sz="0" w:space="0" w:color="auto"/>
        <w:bottom w:val="none" w:sz="0" w:space="0" w:color="auto"/>
        <w:right w:val="none" w:sz="0" w:space="0" w:color="auto"/>
      </w:divBdr>
    </w:div>
    <w:div w:id="1449396985">
      <w:bodyDiv w:val="1"/>
      <w:marLeft w:val="0"/>
      <w:marRight w:val="0"/>
      <w:marTop w:val="0"/>
      <w:marBottom w:val="0"/>
      <w:divBdr>
        <w:top w:val="none" w:sz="0" w:space="0" w:color="auto"/>
        <w:left w:val="none" w:sz="0" w:space="0" w:color="auto"/>
        <w:bottom w:val="none" w:sz="0" w:space="0" w:color="auto"/>
        <w:right w:val="none" w:sz="0" w:space="0" w:color="auto"/>
      </w:divBdr>
    </w:div>
    <w:div w:id="1453865254">
      <w:bodyDiv w:val="1"/>
      <w:marLeft w:val="0"/>
      <w:marRight w:val="0"/>
      <w:marTop w:val="0"/>
      <w:marBottom w:val="0"/>
      <w:divBdr>
        <w:top w:val="none" w:sz="0" w:space="0" w:color="auto"/>
        <w:left w:val="none" w:sz="0" w:space="0" w:color="auto"/>
        <w:bottom w:val="none" w:sz="0" w:space="0" w:color="auto"/>
        <w:right w:val="none" w:sz="0" w:space="0" w:color="auto"/>
      </w:divBdr>
    </w:div>
    <w:div w:id="1494297686">
      <w:bodyDiv w:val="1"/>
      <w:marLeft w:val="0"/>
      <w:marRight w:val="0"/>
      <w:marTop w:val="0"/>
      <w:marBottom w:val="0"/>
      <w:divBdr>
        <w:top w:val="none" w:sz="0" w:space="0" w:color="auto"/>
        <w:left w:val="none" w:sz="0" w:space="0" w:color="auto"/>
        <w:bottom w:val="none" w:sz="0" w:space="0" w:color="auto"/>
        <w:right w:val="none" w:sz="0" w:space="0" w:color="auto"/>
      </w:divBdr>
      <w:divsChild>
        <w:div w:id="744961020">
          <w:marLeft w:val="2955"/>
          <w:marRight w:val="0"/>
          <w:marTop w:val="0"/>
          <w:marBottom w:val="0"/>
          <w:divBdr>
            <w:top w:val="none" w:sz="0" w:space="0" w:color="auto"/>
            <w:left w:val="none" w:sz="0" w:space="0" w:color="auto"/>
            <w:bottom w:val="none" w:sz="0" w:space="0" w:color="auto"/>
            <w:right w:val="none" w:sz="0" w:space="0" w:color="auto"/>
          </w:divBdr>
          <w:divsChild>
            <w:div w:id="474373368">
              <w:marLeft w:val="0"/>
              <w:marRight w:val="0"/>
              <w:marTop w:val="0"/>
              <w:marBottom w:val="0"/>
              <w:divBdr>
                <w:top w:val="none" w:sz="0" w:space="0" w:color="auto"/>
                <w:left w:val="none" w:sz="0" w:space="0" w:color="auto"/>
                <w:bottom w:val="none" w:sz="0" w:space="0" w:color="auto"/>
                <w:right w:val="none" w:sz="0" w:space="0" w:color="auto"/>
              </w:divBdr>
              <w:divsChild>
                <w:div w:id="181653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447614">
      <w:bodyDiv w:val="1"/>
      <w:marLeft w:val="0"/>
      <w:marRight w:val="0"/>
      <w:marTop w:val="0"/>
      <w:marBottom w:val="0"/>
      <w:divBdr>
        <w:top w:val="none" w:sz="0" w:space="0" w:color="auto"/>
        <w:left w:val="none" w:sz="0" w:space="0" w:color="auto"/>
        <w:bottom w:val="none" w:sz="0" w:space="0" w:color="auto"/>
        <w:right w:val="none" w:sz="0" w:space="0" w:color="auto"/>
      </w:divBdr>
    </w:div>
    <w:div w:id="1609849370">
      <w:bodyDiv w:val="1"/>
      <w:marLeft w:val="0"/>
      <w:marRight w:val="0"/>
      <w:marTop w:val="0"/>
      <w:marBottom w:val="0"/>
      <w:divBdr>
        <w:top w:val="none" w:sz="0" w:space="0" w:color="auto"/>
        <w:left w:val="none" w:sz="0" w:space="0" w:color="auto"/>
        <w:bottom w:val="none" w:sz="0" w:space="0" w:color="auto"/>
        <w:right w:val="none" w:sz="0" w:space="0" w:color="auto"/>
      </w:divBdr>
    </w:div>
    <w:div w:id="1617520854">
      <w:bodyDiv w:val="1"/>
      <w:marLeft w:val="0"/>
      <w:marRight w:val="0"/>
      <w:marTop w:val="0"/>
      <w:marBottom w:val="0"/>
      <w:divBdr>
        <w:top w:val="none" w:sz="0" w:space="0" w:color="auto"/>
        <w:left w:val="none" w:sz="0" w:space="0" w:color="auto"/>
        <w:bottom w:val="none" w:sz="0" w:space="0" w:color="auto"/>
        <w:right w:val="none" w:sz="0" w:space="0" w:color="auto"/>
      </w:divBdr>
    </w:div>
    <w:div w:id="1661615309">
      <w:bodyDiv w:val="1"/>
      <w:marLeft w:val="0"/>
      <w:marRight w:val="0"/>
      <w:marTop w:val="0"/>
      <w:marBottom w:val="0"/>
      <w:divBdr>
        <w:top w:val="none" w:sz="0" w:space="0" w:color="auto"/>
        <w:left w:val="none" w:sz="0" w:space="0" w:color="auto"/>
        <w:bottom w:val="none" w:sz="0" w:space="0" w:color="auto"/>
        <w:right w:val="none" w:sz="0" w:space="0" w:color="auto"/>
      </w:divBdr>
    </w:div>
    <w:div w:id="1666666665">
      <w:bodyDiv w:val="1"/>
      <w:marLeft w:val="0"/>
      <w:marRight w:val="0"/>
      <w:marTop w:val="0"/>
      <w:marBottom w:val="0"/>
      <w:divBdr>
        <w:top w:val="none" w:sz="0" w:space="0" w:color="auto"/>
        <w:left w:val="none" w:sz="0" w:space="0" w:color="auto"/>
        <w:bottom w:val="none" w:sz="0" w:space="0" w:color="auto"/>
        <w:right w:val="none" w:sz="0" w:space="0" w:color="auto"/>
      </w:divBdr>
    </w:div>
    <w:div w:id="1681159720">
      <w:bodyDiv w:val="1"/>
      <w:marLeft w:val="0"/>
      <w:marRight w:val="0"/>
      <w:marTop w:val="0"/>
      <w:marBottom w:val="0"/>
      <w:divBdr>
        <w:top w:val="none" w:sz="0" w:space="0" w:color="auto"/>
        <w:left w:val="none" w:sz="0" w:space="0" w:color="auto"/>
        <w:bottom w:val="none" w:sz="0" w:space="0" w:color="auto"/>
        <w:right w:val="none" w:sz="0" w:space="0" w:color="auto"/>
      </w:divBdr>
    </w:div>
    <w:div w:id="1736707167">
      <w:bodyDiv w:val="1"/>
      <w:marLeft w:val="0"/>
      <w:marRight w:val="0"/>
      <w:marTop w:val="0"/>
      <w:marBottom w:val="0"/>
      <w:divBdr>
        <w:top w:val="none" w:sz="0" w:space="0" w:color="auto"/>
        <w:left w:val="none" w:sz="0" w:space="0" w:color="auto"/>
        <w:bottom w:val="none" w:sz="0" w:space="0" w:color="auto"/>
        <w:right w:val="none" w:sz="0" w:space="0" w:color="auto"/>
      </w:divBdr>
    </w:div>
    <w:div w:id="1741096671">
      <w:bodyDiv w:val="1"/>
      <w:marLeft w:val="0"/>
      <w:marRight w:val="0"/>
      <w:marTop w:val="0"/>
      <w:marBottom w:val="0"/>
      <w:divBdr>
        <w:top w:val="none" w:sz="0" w:space="0" w:color="auto"/>
        <w:left w:val="none" w:sz="0" w:space="0" w:color="auto"/>
        <w:bottom w:val="none" w:sz="0" w:space="0" w:color="auto"/>
        <w:right w:val="none" w:sz="0" w:space="0" w:color="auto"/>
      </w:divBdr>
      <w:divsChild>
        <w:div w:id="376440455">
          <w:marLeft w:val="63"/>
          <w:marRight w:val="125"/>
          <w:marTop w:val="0"/>
          <w:marBottom w:val="250"/>
          <w:divBdr>
            <w:top w:val="none" w:sz="0" w:space="0" w:color="auto"/>
            <w:left w:val="none" w:sz="0" w:space="0" w:color="auto"/>
            <w:bottom w:val="none" w:sz="0" w:space="0" w:color="auto"/>
            <w:right w:val="none" w:sz="0" w:space="0" w:color="auto"/>
          </w:divBdr>
        </w:div>
      </w:divsChild>
    </w:div>
    <w:div w:id="1747728319">
      <w:bodyDiv w:val="1"/>
      <w:marLeft w:val="0"/>
      <w:marRight w:val="0"/>
      <w:marTop w:val="0"/>
      <w:marBottom w:val="0"/>
      <w:divBdr>
        <w:top w:val="none" w:sz="0" w:space="0" w:color="auto"/>
        <w:left w:val="none" w:sz="0" w:space="0" w:color="auto"/>
        <w:bottom w:val="none" w:sz="0" w:space="0" w:color="auto"/>
        <w:right w:val="none" w:sz="0" w:space="0" w:color="auto"/>
      </w:divBdr>
    </w:div>
    <w:div w:id="1788937095">
      <w:bodyDiv w:val="1"/>
      <w:marLeft w:val="0"/>
      <w:marRight w:val="0"/>
      <w:marTop w:val="0"/>
      <w:marBottom w:val="0"/>
      <w:divBdr>
        <w:top w:val="none" w:sz="0" w:space="0" w:color="auto"/>
        <w:left w:val="none" w:sz="0" w:space="0" w:color="auto"/>
        <w:bottom w:val="none" w:sz="0" w:space="0" w:color="auto"/>
        <w:right w:val="none" w:sz="0" w:space="0" w:color="auto"/>
      </w:divBdr>
    </w:div>
    <w:div w:id="1891380794">
      <w:bodyDiv w:val="1"/>
      <w:marLeft w:val="0"/>
      <w:marRight w:val="0"/>
      <w:marTop w:val="0"/>
      <w:marBottom w:val="0"/>
      <w:divBdr>
        <w:top w:val="none" w:sz="0" w:space="0" w:color="auto"/>
        <w:left w:val="none" w:sz="0" w:space="0" w:color="auto"/>
        <w:bottom w:val="none" w:sz="0" w:space="0" w:color="auto"/>
        <w:right w:val="none" w:sz="0" w:space="0" w:color="auto"/>
      </w:divBdr>
    </w:div>
    <w:div w:id="1950967357">
      <w:bodyDiv w:val="1"/>
      <w:marLeft w:val="0"/>
      <w:marRight w:val="0"/>
      <w:marTop w:val="0"/>
      <w:marBottom w:val="0"/>
      <w:divBdr>
        <w:top w:val="none" w:sz="0" w:space="0" w:color="auto"/>
        <w:left w:val="none" w:sz="0" w:space="0" w:color="auto"/>
        <w:bottom w:val="none" w:sz="0" w:space="0" w:color="auto"/>
        <w:right w:val="none" w:sz="0" w:space="0" w:color="auto"/>
      </w:divBdr>
    </w:div>
    <w:div w:id="2017029799">
      <w:bodyDiv w:val="1"/>
      <w:marLeft w:val="0"/>
      <w:marRight w:val="0"/>
      <w:marTop w:val="0"/>
      <w:marBottom w:val="0"/>
      <w:divBdr>
        <w:top w:val="none" w:sz="0" w:space="0" w:color="auto"/>
        <w:left w:val="none" w:sz="0" w:space="0" w:color="auto"/>
        <w:bottom w:val="none" w:sz="0" w:space="0" w:color="auto"/>
        <w:right w:val="none" w:sz="0" w:space="0" w:color="auto"/>
      </w:divBdr>
    </w:div>
    <w:div w:id="2047366053">
      <w:bodyDiv w:val="1"/>
      <w:marLeft w:val="0"/>
      <w:marRight w:val="0"/>
      <w:marTop w:val="0"/>
      <w:marBottom w:val="0"/>
      <w:divBdr>
        <w:top w:val="none" w:sz="0" w:space="0" w:color="auto"/>
        <w:left w:val="none" w:sz="0" w:space="0" w:color="auto"/>
        <w:bottom w:val="none" w:sz="0" w:space="0" w:color="auto"/>
        <w:right w:val="none" w:sz="0" w:space="0" w:color="auto"/>
      </w:divBdr>
    </w:div>
    <w:div w:id="2062902838">
      <w:bodyDiv w:val="1"/>
      <w:marLeft w:val="0"/>
      <w:marRight w:val="0"/>
      <w:marTop w:val="0"/>
      <w:marBottom w:val="0"/>
      <w:divBdr>
        <w:top w:val="none" w:sz="0" w:space="0" w:color="auto"/>
        <w:left w:val="none" w:sz="0" w:space="0" w:color="auto"/>
        <w:bottom w:val="none" w:sz="0" w:space="0" w:color="auto"/>
        <w:right w:val="none" w:sz="0" w:space="0" w:color="auto"/>
      </w:divBdr>
    </w:div>
    <w:div w:id="213582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a-dualcredit.wikispaces.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NoreenL@wsac.wa.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a-dualcredit.wikispaces.com/Meeting+Materials"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a-dualcredit.wikispaces.com/Meeting+Materials"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skStatus xmlns="http://schemas.microsoft.com/sharepoint/v3/fields">Not Started</TaskStatus>
    <_Status xmlns="http://schemas.microsoft.com/sharepoint/v3/fields">Not Started</_Statu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8F27307F80714E9471FBA88D3C9BCA" ma:contentTypeVersion="5" ma:contentTypeDescription="Create a new document." ma:contentTypeScope="" ma:versionID="636a3034c56572c7bd51af4116fc3342">
  <xsd:schema xmlns:xsd="http://www.w3.org/2001/XMLSchema" xmlns:p="http://schemas.microsoft.com/office/2006/metadata/properties" xmlns:ns2="http://schemas.microsoft.com/sharepoint/v3/fields" xmlns:ns3="4ecaf322-5539-4db2-92dd-41f7b34e145c" targetNamespace="http://schemas.microsoft.com/office/2006/metadata/properties" ma:root="true" ma:fieldsID="91a2a18e512100b7bced2539d3ad84a2" ns2:_="" ns3:_="">
    <xsd:import namespace="http://schemas.microsoft.com/sharepoint/v3/fields"/>
    <xsd:import namespace="4ecaf322-5539-4db2-92dd-41f7b34e145c"/>
    <xsd:element name="properties">
      <xsd:complexType>
        <xsd:sequence>
          <xsd:element name="documentManagement">
            <xsd:complexType>
              <xsd:all>
                <xsd:element ref="ns2:_Status" minOccurs="0"/>
                <xsd:element ref="ns3:Approvers" minOccurs="0"/>
                <xsd:element ref="ns3:Task_x0020_Assigned_x0020_To" minOccurs="0"/>
                <xsd:element ref="ns2:TaskStatus"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tatus" ma:index="2" nillable="true" ma:displayName="Status" ma:default="Not Started"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element name="TaskStatus" ma:index="5" nillable="true" ma:displayName="Task Status" ma:default="Not Started" ma:internalName="TaskStatus">
      <xsd:simpleType>
        <xsd:restriction base="dms:Choice">
          <xsd:enumeration value="Not Started"/>
          <xsd:enumeration value="In Progress"/>
          <xsd:enumeration value="Completed"/>
          <xsd:enumeration value="Deferred"/>
          <xsd:enumeration value="Waiting on someone else"/>
        </xsd:restriction>
      </xsd:simpleType>
    </xsd:element>
  </xsd:schema>
  <xsd:schema xmlns:xsd="http://www.w3.org/2001/XMLSchema" xmlns:dms="http://schemas.microsoft.com/office/2006/documentManagement/types" targetNamespace="4ecaf322-5539-4db2-92dd-41f7b34e145c" elementFormDefault="qualified">
    <xsd:import namespace="http://schemas.microsoft.com/office/2006/documentManagement/types"/>
    <xsd:element name="Approvers" ma:index="3" nillable="true" ma:displayName="Approvers" ma:internalName="Approvers" ma:readOnly="true">
      <xsd:simpleType>
        <xsd:restriction base="dms:Text"/>
      </xsd:simpleType>
    </xsd:element>
    <xsd:element name="Task_x0020_Assigned_x0020_To" ma:index="4" nillable="true" ma:displayName="Task Assigned To" ma:internalName="Task_x0020_Assigned_x0020_To"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94D9EE3-EEF2-4E5A-8320-02EF9562AFEA}">
  <ds:schemaRefs>
    <ds:schemaRef ds:uri="http://schemas.microsoft.com/sharepoint/v3/contenttype/forms"/>
  </ds:schemaRefs>
</ds:datastoreItem>
</file>

<file path=customXml/itemProps3.xml><?xml version="1.0" encoding="utf-8"?>
<ds:datastoreItem xmlns:ds="http://schemas.openxmlformats.org/officeDocument/2006/customXml" ds:itemID="{9AE4E654-6956-4CFD-9F1F-C939ED9997DD}">
  <ds:schemaRefs>
    <ds:schemaRef ds:uri="http://purl.org/dc/terms/"/>
    <ds:schemaRef ds:uri="http://schemas.microsoft.com/office/2006/metadata/properties"/>
    <ds:schemaRef ds:uri="http://schemas.microsoft.com/office/2006/documentManagement/types"/>
    <ds:schemaRef ds:uri="http://www.w3.org/XML/1998/namespace"/>
    <ds:schemaRef ds:uri="4ecaf322-5539-4db2-92dd-41f7b34e145c"/>
    <ds:schemaRef ds:uri="http://schemas.microsoft.com/sharepoint/v3/fields"/>
    <ds:schemaRef ds:uri="http://schemas.openxmlformats.org/package/2006/metadata/core-properties"/>
    <ds:schemaRef ds:uri="http://purl.org/dc/dcmitype/"/>
    <ds:schemaRef ds:uri="http://purl.org/dc/elements/1.1/"/>
  </ds:schemaRefs>
</ds:datastoreItem>
</file>

<file path=customXml/itemProps4.xml><?xml version="1.0" encoding="utf-8"?>
<ds:datastoreItem xmlns:ds="http://schemas.openxmlformats.org/officeDocument/2006/customXml" ds:itemID="{B11281D8-C094-40B6-B536-1C8C713317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4ecaf322-5539-4db2-92dd-41f7b34e145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6F68011B-FE9F-4D2E-9EA7-EF86D18CC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1956</Words>
  <Characters>11150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OSPI</Company>
  <LinksUpToDate>false</LinksUpToDate>
  <CharactersWithSpaces>13080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Wyatt</dc:creator>
  <cp:lastModifiedBy>Noreen Light</cp:lastModifiedBy>
  <cp:revision>7</cp:revision>
  <cp:lastPrinted>2014-07-10T23:49:00Z</cp:lastPrinted>
  <dcterms:created xsi:type="dcterms:W3CDTF">2014-07-14T16:37:00Z</dcterms:created>
  <dcterms:modified xsi:type="dcterms:W3CDTF">2014-07-14T16:51:00Z</dcterms:modified>
  <cp:contentStatus>Not Started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0x010100D68F27307F80714E9471FBA88D3C9BCA</vt:lpwstr>
  </property>
</Properties>
</file>